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101" w:rsidRDefault="00F740B5">
      <w:pPr>
        <w:rPr>
          <w:sz w:val="32"/>
          <w:szCs w:val="32"/>
        </w:rPr>
      </w:pPr>
      <w:r w:rsidRPr="00F740B5">
        <w:rPr>
          <w:rFonts w:hint="eastAsia"/>
          <w:sz w:val="32"/>
          <w:szCs w:val="32"/>
        </w:rPr>
        <w:t>附件</w:t>
      </w:r>
      <w:r w:rsidRPr="00F740B5">
        <w:rPr>
          <w:rFonts w:hint="eastAsia"/>
          <w:sz w:val="32"/>
          <w:szCs w:val="32"/>
        </w:rPr>
        <w:t>5</w:t>
      </w:r>
      <w:r w:rsidRPr="00F740B5">
        <w:rPr>
          <w:rFonts w:hint="eastAsia"/>
          <w:sz w:val="32"/>
          <w:szCs w:val="32"/>
        </w:rPr>
        <w:t>：</w:t>
      </w:r>
    </w:p>
    <w:p w:rsidR="00F740B5" w:rsidRDefault="00F740B5" w:rsidP="00F740B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《药品经营许可证》</w:t>
      </w:r>
      <w:r w:rsidR="009B4FF0">
        <w:rPr>
          <w:rFonts w:hint="eastAsia"/>
          <w:sz w:val="32"/>
          <w:szCs w:val="32"/>
        </w:rPr>
        <w:t>相关表格</w:t>
      </w:r>
    </w:p>
    <w:p w:rsidR="00C73129" w:rsidRPr="002C5EF7" w:rsidRDefault="00C73129" w:rsidP="00C73129">
      <w:pPr>
        <w:widowControl/>
        <w:snapToGrid w:val="0"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kern w:val="0"/>
          <w:sz w:val="32"/>
          <w:szCs w:val="32"/>
        </w:rPr>
        <w:t>1、</w:t>
      </w:r>
      <w:r>
        <w:rPr>
          <w:rFonts w:ascii="仿宋" w:eastAsia="仿宋" w:hAnsi="仿宋" w:cs="宋体" w:hint="eastAsia"/>
          <w:kern w:val="0"/>
          <w:sz w:val="32"/>
          <w:szCs w:val="32"/>
        </w:rPr>
        <w:t>行政许可申请书；</w:t>
      </w:r>
    </w:p>
    <w:p w:rsidR="00C73129" w:rsidRPr="002C5EF7" w:rsidRDefault="00C73129" w:rsidP="00C73129">
      <w:pPr>
        <w:widowControl/>
        <w:snapToGrid w:val="0"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</w:rPr>
        <w:t>、</w:t>
      </w:r>
      <w:del w:id="0" w:author="张壮田" w:date="2017-05-19T16:37:00Z">
        <w:r w:rsidR="006F2DD0" w:rsidDel="00051B1C">
          <w:rPr>
            <w:rFonts w:ascii="仿宋" w:eastAsia="仿宋" w:hAnsi="仿宋" w:cs="Arial" w:hint="eastAsia"/>
            <w:kern w:val="0"/>
            <w:sz w:val="32"/>
            <w:szCs w:val="32"/>
          </w:rPr>
          <w:delText>《</w:delText>
        </w:r>
        <w:r w:rsidR="006F2DD0" w:rsidDel="00051B1C">
          <w:rPr>
            <w:rFonts w:ascii="Arial" w:eastAsia="仿宋" w:hAnsi="Arial" w:cs="Arial" w:hint="eastAsia"/>
            <w:kern w:val="0"/>
            <w:sz w:val="32"/>
            <w:szCs w:val="32"/>
          </w:rPr>
          <w:delText> </w:delText>
        </w:r>
      </w:del>
      <w:ins w:id="1" w:author="张壮田" w:date="2017-05-19T16:37:00Z">
        <w:r w:rsidR="00051B1C">
          <w:rPr>
            <w:rFonts w:ascii="仿宋" w:eastAsia="仿宋" w:hAnsi="仿宋" w:cs="Arial" w:hint="eastAsia"/>
            <w:kern w:val="0"/>
            <w:sz w:val="32"/>
            <w:szCs w:val="32"/>
          </w:rPr>
          <w:t>法定代表人</w:t>
        </w:r>
      </w:ins>
      <w:hyperlink r:id="rId6" w:tgtFrame="_blank" w:history="1">
        <w:r w:rsidR="006F2DD0">
          <w:rPr>
            <w:rFonts w:ascii="仿宋" w:eastAsia="仿宋" w:hAnsi="仿宋" w:cs="Arial"/>
            <w:kern w:val="0"/>
            <w:sz w:val="32"/>
            <w:szCs w:val="32"/>
          </w:rPr>
          <w:t>授权委托书</w:t>
        </w:r>
      </w:hyperlink>
      <w:del w:id="2" w:author="张壮田" w:date="2017-05-19T16:37:00Z">
        <w:r w:rsidR="006F2DD0" w:rsidDel="00051B1C">
          <w:rPr>
            <w:rFonts w:ascii="仿宋" w:eastAsia="仿宋" w:hAnsi="仿宋" w:cs="Arial"/>
            <w:kern w:val="0"/>
            <w:sz w:val="32"/>
            <w:szCs w:val="32"/>
          </w:rPr>
          <w:delText>》</w:delText>
        </w:r>
      </w:del>
    </w:p>
    <w:p w:rsidR="00E01782" w:rsidRDefault="00C73129" w:rsidP="0074118D">
      <w:pPr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3、</w:t>
      </w:r>
      <w:r w:rsidR="006F2DD0">
        <w:rPr>
          <w:rFonts w:ascii="仿宋" w:eastAsia="仿宋" w:hAnsi="仿宋" w:cs="宋体" w:hint="eastAsia"/>
          <w:kern w:val="0"/>
          <w:sz w:val="32"/>
          <w:szCs w:val="32"/>
        </w:rPr>
        <w:t>药品批发企业筹建申请表</w:t>
      </w:r>
      <w:del w:id="3" w:author="张壮田" w:date="2017-05-19T16:41:00Z">
        <w:r w:rsidR="006F2DD0" w:rsidDel="00451540">
          <w:rPr>
            <w:rFonts w:ascii="仿宋" w:eastAsia="仿宋" w:hAnsi="仿宋" w:cs="宋体" w:hint="eastAsia"/>
            <w:kern w:val="0"/>
            <w:sz w:val="32"/>
            <w:szCs w:val="32"/>
          </w:rPr>
          <w:delText>；</w:delText>
        </w:r>
        <w:r w:rsidR="006F2DD0" w:rsidDel="00451540">
          <w:rPr>
            <w:rFonts w:ascii="仿宋" w:eastAsia="仿宋" w:hAnsi="仿宋" w:cs="Arial" w:hint="eastAsia"/>
            <w:kern w:val="0"/>
            <w:sz w:val="32"/>
            <w:szCs w:val="32"/>
          </w:rPr>
          <w:delText xml:space="preserve"> </w:delText>
        </w:r>
      </w:del>
    </w:p>
    <w:p w:rsidR="00971353" w:rsidRDefault="00971353" w:rsidP="0074118D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4、</w:t>
      </w:r>
      <w:del w:id="4" w:author="张壮田" w:date="2017-05-19T16:38:00Z">
        <w:r w:rsidRPr="0065040C" w:rsidDel="00705E82">
          <w:rPr>
            <w:rFonts w:ascii="仿宋" w:eastAsia="仿宋" w:hAnsi="仿宋" w:cs="宋体" w:hint="eastAsia"/>
            <w:kern w:val="0"/>
            <w:sz w:val="32"/>
            <w:szCs w:val="32"/>
            <w:shd w:val="clear" w:color="auto" w:fill="FFFFFF"/>
          </w:rPr>
          <w:delText>《</w:delText>
        </w:r>
      </w:del>
      <w:r w:rsidRPr="0065040C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药品经营许可证</w:t>
      </w:r>
      <w:ins w:id="5" w:author="张壮田" w:date="2017-05-19T16:40:00Z">
        <w:r w:rsidR="00B07E7E">
          <w:rPr>
            <w:rFonts w:ascii="仿宋" w:eastAsia="仿宋" w:hAnsi="仿宋" w:cs="宋体" w:hint="eastAsia"/>
            <w:kern w:val="0"/>
            <w:sz w:val="32"/>
            <w:szCs w:val="32"/>
            <w:shd w:val="clear" w:color="auto" w:fill="FFFFFF"/>
          </w:rPr>
          <w:t>核发</w:t>
        </w:r>
      </w:ins>
      <w:del w:id="6" w:author="张壮田" w:date="2017-05-19T16:38:00Z">
        <w:r w:rsidRPr="0065040C" w:rsidDel="00705E82">
          <w:rPr>
            <w:rFonts w:ascii="仿宋" w:eastAsia="仿宋" w:hAnsi="仿宋" w:cs="宋体" w:hint="eastAsia"/>
            <w:kern w:val="0"/>
            <w:sz w:val="32"/>
            <w:szCs w:val="32"/>
            <w:shd w:val="clear" w:color="auto" w:fill="FFFFFF"/>
          </w:rPr>
          <w:delText>》</w:delText>
        </w:r>
      </w:del>
      <w:r w:rsidRPr="0065040C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申请表</w:t>
      </w:r>
    </w:p>
    <w:p w:rsidR="009234A3" w:rsidRDefault="009234A3" w:rsidP="0074118D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</w:t>
      </w:r>
      <w:ins w:id="7" w:author="张壮田" w:date="2017-05-18T19:18:00Z">
        <w:r w:rsidR="008D43FD">
          <w:rPr>
            <w:rFonts w:ascii="仿宋" w:eastAsia="仿宋" w:hAnsi="仿宋" w:hint="eastAsia"/>
            <w:sz w:val="32"/>
            <w:szCs w:val="32"/>
          </w:rPr>
          <w:t>药品经营许可证</w:t>
        </w:r>
      </w:ins>
      <w:del w:id="8" w:author="张壮田" w:date="2017-05-18T19:18:00Z">
        <w:r w:rsidDel="008D43FD">
          <w:rPr>
            <w:rFonts w:ascii="仿宋" w:eastAsia="仿宋" w:hAnsi="仿宋" w:hint="eastAsia"/>
            <w:sz w:val="32"/>
            <w:szCs w:val="32"/>
          </w:rPr>
          <w:delText>药品经营许可证</w:delText>
        </w:r>
      </w:del>
      <w:r>
        <w:rPr>
          <w:rFonts w:ascii="仿宋" w:eastAsia="仿宋" w:hAnsi="仿宋" w:hint="eastAsia"/>
          <w:sz w:val="32"/>
          <w:szCs w:val="32"/>
        </w:rPr>
        <w:t>变更申请表</w:t>
      </w:r>
    </w:p>
    <w:p w:rsidR="00357660" w:rsidDel="003C2DBC" w:rsidRDefault="00357660" w:rsidP="0074118D">
      <w:pPr>
        <w:ind w:firstLineChars="200" w:firstLine="640"/>
        <w:jc w:val="left"/>
        <w:rPr>
          <w:del w:id="9" w:author="张壮田" w:date="2017-05-18T15:09:00Z"/>
          <w:rFonts w:ascii="仿宋" w:eastAsia="仿宋" w:hAnsi="仿宋"/>
          <w:sz w:val="32"/>
          <w:szCs w:val="32"/>
        </w:rPr>
      </w:pPr>
      <w:del w:id="10" w:author="张壮田" w:date="2017-05-18T15:09:00Z">
        <w:r w:rsidDel="003C2DBC">
          <w:rPr>
            <w:rFonts w:ascii="仿宋" w:eastAsia="仿宋" w:hAnsi="仿宋" w:hint="eastAsia"/>
            <w:sz w:val="32"/>
            <w:szCs w:val="32"/>
          </w:rPr>
          <w:delText>6、法定代表人变更申请表</w:delText>
        </w:r>
      </w:del>
    </w:p>
    <w:p w:rsidR="00850A72" w:rsidRDefault="00850A72" w:rsidP="0074118D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del w:id="11" w:author="张壮田" w:date="2017-05-18T15:09:00Z">
        <w:r w:rsidDel="003C2DBC">
          <w:rPr>
            <w:rFonts w:ascii="仿宋" w:eastAsia="仿宋" w:hAnsi="仿宋" w:hint="eastAsia"/>
            <w:sz w:val="32"/>
            <w:szCs w:val="32"/>
          </w:rPr>
          <w:delText>7</w:delText>
        </w:r>
      </w:del>
      <w:ins w:id="12" w:author="张壮田" w:date="2017-05-18T15:09:00Z">
        <w:r w:rsidR="003C2DBC">
          <w:rPr>
            <w:rFonts w:ascii="仿宋" w:eastAsia="仿宋" w:hAnsi="仿宋" w:hint="eastAsia"/>
            <w:sz w:val="32"/>
            <w:szCs w:val="32"/>
          </w:rPr>
          <w:t>6</w:t>
        </w:r>
      </w:ins>
      <w:r>
        <w:rPr>
          <w:rFonts w:ascii="仿宋" w:eastAsia="仿宋" w:hAnsi="仿宋" w:hint="eastAsia"/>
          <w:sz w:val="32"/>
          <w:szCs w:val="32"/>
        </w:rPr>
        <w:t>、</w:t>
      </w:r>
      <w:del w:id="13" w:author="张壮田" w:date="2017-05-19T16:41:00Z">
        <w:r w:rsidRPr="00705AF3" w:rsidDel="00B07E7E">
          <w:rPr>
            <w:rFonts w:ascii="仿宋" w:eastAsia="仿宋" w:hAnsi="仿宋" w:hint="eastAsia"/>
            <w:sz w:val="32"/>
            <w:szCs w:val="32"/>
          </w:rPr>
          <w:delText>换发</w:delText>
        </w:r>
      </w:del>
      <w:del w:id="14" w:author="张壮田" w:date="2017-05-19T16:38:00Z">
        <w:r w:rsidRPr="00705AF3" w:rsidDel="00705E82">
          <w:rPr>
            <w:rFonts w:ascii="仿宋" w:eastAsia="仿宋" w:hAnsi="仿宋" w:hint="eastAsia"/>
            <w:sz w:val="32"/>
            <w:szCs w:val="32"/>
          </w:rPr>
          <w:delText>《</w:delText>
        </w:r>
      </w:del>
      <w:r w:rsidRPr="00705AF3">
        <w:rPr>
          <w:rFonts w:ascii="仿宋" w:eastAsia="仿宋" w:hAnsi="仿宋" w:hint="eastAsia"/>
          <w:sz w:val="32"/>
          <w:szCs w:val="32"/>
        </w:rPr>
        <w:t>药品经营许可证</w:t>
      </w:r>
      <w:ins w:id="15" w:author="张壮田" w:date="2017-05-19T16:41:00Z">
        <w:r w:rsidR="00B07E7E" w:rsidRPr="00705AF3">
          <w:rPr>
            <w:rFonts w:ascii="仿宋" w:eastAsia="仿宋" w:hAnsi="仿宋" w:hint="eastAsia"/>
            <w:sz w:val="32"/>
            <w:szCs w:val="32"/>
          </w:rPr>
          <w:t>换发</w:t>
        </w:r>
      </w:ins>
      <w:del w:id="16" w:author="张壮田" w:date="2017-05-19T16:38:00Z">
        <w:r w:rsidRPr="00705AF3" w:rsidDel="00705E82">
          <w:rPr>
            <w:rFonts w:ascii="仿宋" w:eastAsia="仿宋" w:hAnsi="仿宋" w:hint="eastAsia"/>
            <w:sz w:val="32"/>
            <w:szCs w:val="32"/>
          </w:rPr>
          <w:delText>》</w:delText>
        </w:r>
      </w:del>
      <w:r w:rsidRPr="00705AF3">
        <w:rPr>
          <w:rFonts w:ascii="仿宋" w:eastAsia="仿宋" w:hAnsi="仿宋" w:hint="eastAsia"/>
          <w:sz w:val="32"/>
          <w:szCs w:val="32"/>
        </w:rPr>
        <w:t>申请</w:t>
      </w:r>
      <w:r w:rsidR="007B2507">
        <w:rPr>
          <w:rFonts w:ascii="仿宋" w:eastAsia="仿宋" w:hAnsi="仿宋" w:hint="eastAsia"/>
          <w:sz w:val="32"/>
          <w:szCs w:val="32"/>
        </w:rPr>
        <w:t>表</w:t>
      </w:r>
    </w:p>
    <w:p w:rsidR="007B2507" w:rsidRPr="007B2507" w:rsidRDefault="007B2507" w:rsidP="0074118D">
      <w:pPr>
        <w:ind w:firstLineChars="200" w:firstLine="640"/>
        <w:jc w:val="left"/>
        <w:rPr>
          <w:sz w:val="32"/>
          <w:szCs w:val="32"/>
        </w:rPr>
      </w:pPr>
      <w:del w:id="17" w:author="张壮田" w:date="2017-04-19T15:56:00Z">
        <w:r w:rsidDel="006E4741">
          <w:rPr>
            <w:rFonts w:ascii="仿宋" w:eastAsia="仿宋" w:hAnsi="仿宋" w:hint="eastAsia"/>
            <w:sz w:val="32"/>
            <w:szCs w:val="32"/>
          </w:rPr>
          <w:delText>9</w:delText>
        </w:r>
      </w:del>
      <w:ins w:id="18" w:author="张壮田" w:date="2017-05-18T15:09:00Z">
        <w:r w:rsidR="003C2DBC">
          <w:rPr>
            <w:rFonts w:ascii="仿宋" w:eastAsia="仿宋" w:hAnsi="仿宋" w:hint="eastAsia"/>
            <w:sz w:val="32"/>
            <w:szCs w:val="32"/>
          </w:rPr>
          <w:t>7</w:t>
        </w:r>
      </w:ins>
      <w:r>
        <w:rPr>
          <w:rFonts w:ascii="仿宋" w:eastAsia="仿宋" w:hAnsi="仿宋" w:hint="eastAsia"/>
          <w:sz w:val="32"/>
          <w:szCs w:val="32"/>
        </w:rPr>
        <w:t>、</w:t>
      </w:r>
      <w:ins w:id="19" w:author="null" w:date="2017-04-19T08:23:00Z">
        <w:del w:id="20" w:author="张壮田" w:date="2017-05-19T16:41:00Z">
          <w:r w:rsidR="00E101F4" w:rsidDel="00B07E7E">
            <w:rPr>
              <w:rFonts w:ascii="仿宋" w:eastAsia="仿宋" w:hAnsi="仿宋" w:hint="eastAsia"/>
              <w:sz w:val="32"/>
              <w:szCs w:val="32"/>
            </w:rPr>
            <w:delText>补发</w:delText>
          </w:r>
        </w:del>
      </w:ins>
      <w:del w:id="21" w:author="张壮田" w:date="2017-05-19T16:38:00Z">
        <w:r w:rsidRPr="00705AF3" w:rsidDel="00705E82">
          <w:rPr>
            <w:rFonts w:ascii="仿宋" w:eastAsia="仿宋" w:hAnsi="仿宋" w:hint="eastAsia"/>
            <w:sz w:val="32"/>
            <w:szCs w:val="32"/>
          </w:rPr>
          <w:delText>《</w:delText>
        </w:r>
      </w:del>
      <w:r w:rsidRPr="00705AF3">
        <w:rPr>
          <w:rFonts w:ascii="仿宋" w:eastAsia="仿宋" w:hAnsi="仿宋" w:hint="eastAsia"/>
          <w:sz w:val="32"/>
          <w:szCs w:val="32"/>
        </w:rPr>
        <w:t>药品经营许可证</w:t>
      </w:r>
      <w:ins w:id="22" w:author="张壮田" w:date="2017-05-19T16:41:00Z">
        <w:r w:rsidR="00B07E7E">
          <w:rPr>
            <w:rFonts w:ascii="仿宋" w:eastAsia="仿宋" w:hAnsi="仿宋" w:hint="eastAsia"/>
            <w:sz w:val="32"/>
            <w:szCs w:val="32"/>
          </w:rPr>
          <w:t>补发</w:t>
        </w:r>
      </w:ins>
      <w:del w:id="23" w:author="张壮田" w:date="2017-05-19T16:38:00Z">
        <w:r w:rsidRPr="00705AF3" w:rsidDel="00705E82">
          <w:rPr>
            <w:rFonts w:ascii="仿宋" w:eastAsia="仿宋" w:hAnsi="仿宋" w:hint="eastAsia"/>
            <w:sz w:val="32"/>
            <w:szCs w:val="32"/>
          </w:rPr>
          <w:delText>》</w:delText>
        </w:r>
      </w:del>
      <w:del w:id="24" w:author="null" w:date="2017-04-19T08:22:00Z">
        <w:r w:rsidRPr="00705AF3" w:rsidDel="00E101F4">
          <w:rPr>
            <w:rFonts w:ascii="仿宋" w:eastAsia="仿宋" w:hAnsi="仿宋" w:hint="eastAsia"/>
            <w:sz w:val="32"/>
            <w:szCs w:val="32"/>
          </w:rPr>
          <w:delText>补证</w:delText>
        </w:r>
      </w:del>
      <w:r w:rsidRPr="00705AF3">
        <w:rPr>
          <w:rFonts w:ascii="仿宋" w:eastAsia="仿宋" w:hAnsi="仿宋" w:hint="eastAsia"/>
          <w:sz w:val="32"/>
          <w:szCs w:val="32"/>
        </w:rPr>
        <w:t>申请表</w:t>
      </w:r>
    </w:p>
    <w:sectPr w:rsidR="007B2507" w:rsidRPr="007B2507" w:rsidSect="00CA11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1F4" w:rsidRDefault="00E101F4" w:rsidP="00E101F4">
      <w:r>
        <w:separator/>
      </w:r>
    </w:p>
  </w:endnote>
  <w:endnote w:type="continuationSeparator" w:id="1">
    <w:p w:rsidR="00E101F4" w:rsidRDefault="00E101F4" w:rsidP="00E1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1F4" w:rsidRDefault="00E101F4" w:rsidP="00E101F4">
      <w:r>
        <w:separator/>
      </w:r>
    </w:p>
  </w:footnote>
  <w:footnote w:type="continuationSeparator" w:id="1">
    <w:p w:rsidR="00E101F4" w:rsidRDefault="00E101F4" w:rsidP="00E101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40B5"/>
    <w:rsid w:val="00004BD5"/>
    <w:rsid w:val="0001091A"/>
    <w:rsid w:val="000203B5"/>
    <w:rsid w:val="000237AC"/>
    <w:rsid w:val="00026BDE"/>
    <w:rsid w:val="00026DF6"/>
    <w:rsid w:val="00037D6C"/>
    <w:rsid w:val="000469B6"/>
    <w:rsid w:val="00051B1C"/>
    <w:rsid w:val="00054081"/>
    <w:rsid w:val="00056570"/>
    <w:rsid w:val="000623BA"/>
    <w:rsid w:val="00066DAC"/>
    <w:rsid w:val="00067DFC"/>
    <w:rsid w:val="000714C1"/>
    <w:rsid w:val="0007226B"/>
    <w:rsid w:val="00074868"/>
    <w:rsid w:val="00084B6E"/>
    <w:rsid w:val="00087A56"/>
    <w:rsid w:val="000929EF"/>
    <w:rsid w:val="00097FE7"/>
    <w:rsid w:val="000A595E"/>
    <w:rsid w:val="000A5FF5"/>
    <w:rsid w:val="000B573B"/>
    <w:rsid w:val="000B5D81"/>
    <w:rsid w:val="000C089F"/>
    <w:rsid w:val="000C143B"/>
    <w:rsid w:val="000D3316"/>
    <w:rsid w:val="000E0107"/>
    <w:rsid w:val="000E09BC"/>
    <w:rsid w:val="000E7E27"/>
    <w:rsid w:val="000F2867"/>
    <w:rsid w:val="000F3B8B"/>
    <w:rsid w:val="00105542"/>
    <w:rsid w:val="001060C4"/>
    <w:rsid w:val="00110B63"/>
    <w:rsid w:val="001139E1"/>
    <w:rsid w:val="0011691B"/>
    <w:rsid w:val="00131B95"/>
    <w:rsid w:val="00142591"/>
    <w:rsid w:val="00145807"/>
    <w:rsid w:val="00150DD5"/>
    <w:rsid w:val="00153B19"/>
    <w:rsid w:val="00157836"/>
    <w:rsid w:val="001630D9"/>
    <w:rsid w:val="00163A5A"/>
    <w:rsid w:val="00167944"/>
    <w:rsid w:val="001865A9"/>
    <w:rsid w:val="00197A86"/>
    <w:rsid w:val="001B01FB"/>
    <w:rsid w:val="001C1412"/>
    <w:rsid w:val="001C4A81"/>
    <w:rsid w:val="001D6A33"/>
    <w:rsid w:val="001D71EB"/>
    <w:rsid w:val="001E0294"/>
    <w:rsid w:val="001E1477"/>
    <w:rsid w:val="001E43EC"/>
    <w:rsid w:val="001E6EE8"/>
    <w:rsid w:val="001E7340"/>
    <w:rsid w:val="001F7EB9"/>
    <w:rsid w:val="00200A8C"/>
    <w:rsid w:val="0020506B"/>
    <w:rsid w:val="00210551"/>
    <w:rsid w:val="00212BDD"/>
    <w:rsid w:val="002225EE"/>
    <w:rsid w:val="00223786"/>
    <w:rsid w:val="00234E17"/>
    <w:rsid w:val="00236B6B"/>
    <w:rsid w:val="002421B5"/>
    <w:rsid w:val="00253A3E"/>
    <w:rsid w:val="00255C2C"/>
    <w:rsid w:val="00256C42"/>
    <w:rsid w:val="00263EA2"/>
    <w:rsid w:val="0026455E"/>
    <w:rsid w:val="00267643"/>
    <w:rsid w:val="00272CCF"/>
    <w:rsid w:val="002758B0"/>
    <w:rsid w:val="002773D7"/>
    <w:rsid w:val="002834E9"/>
    <w:rsid w:val="00284C8D"/>
    <w:rsid w:val="002862E0"/>
    <w:rsid w:val="00287BF8"/>
    <w:rsid w:val="00287C38"/>
    <w:rsid w:val="00296ADD"/>
    <w:rsid w:val="002971EA"/>
    <w:rsid w:val="002A03FC"/>
    <w:rsid w:val="002A1131"/>
    <w:rsid w:val="002B025F"/>
    <w:rsid w:val="002C3B2B"/>
    <w:rsid w:val="002C4EA4"/>
    <w:rsid w:val="002D3162"/>
    <w:rsid w:val="002D553E"/>
    <w:rsid w:val="002E6536"/>
    <w:rsid w:val="002F229B"/>
    <w:rsid w:val="002F35E4"/>
    <w:rsid w:val="002F681A"/>
    <w:rsid w:val="003150F2"/>
    <w:rsid w:val="00323D64"/>
    <w:rsid w:val="00325ACC"/>
    <w:rsid w:val="00326743"/>
    <w:rsid w:val="00330473"/>
    <w:rsid w:val="00340081"/>
    <w:rsid w:val="00345C44"/>
    <w:rsid w:val="00347D1A"/>
    <w:rsid w:val="00352ADC"/>
    <w:rsid w:val="003533BD"/>
    <w:rsid w:val="00357660"/>
    <w:rsid w:val="00361443"/>
    <w:rsid w:val="00363D6E"/>
    <w:rsid w:val="00366B6F"/>
    <w:rsid w:val="00366D43"/>
    <w:rsid w:val="00376EC5"/>
    <w:rsid w:val="003837B1"/>
    <w:rsid w:val="003859AB"/>
    <w:rsid w:val="00390224"/>
    <w:rsid w:val="00390AEE"/>
    <w:rsid w:val="003957C2"/>
    <w:rsid w:val="003964FF"/>
    <w:rsid w:val="003C2DBC"/>
    <w:rsid w:val="003D2E10"/>
    <w:rsid w:val="003F105F"/>
    <w:rsid w:val="003F5FD2"/>
    <w:rsid w:val="003F7305"/>
    <w:rsid w:val="0040316B"/>
    <w:rsid w:val="00426E63"/>
    <w:rsid w:val="00427C07"/>
    <w:rsid w:val="004319FA"/>
    <w:rsid w:val="00432A5B"/>
    <w:rsid w:val="00444CF7"/>
    <w:rsid w:val="00447B1F"/>
    <w:rsid w:val="00451540"/>
    <w:rsid w:val="004522BE"/>
    <w:rsid w:val="004537F0"/>
    <w:rsid w:val="00454C76"/>
    <w:rsid w:val="004630C3"/>
    <w:rsid w:val="00463B21"/>
    <w:rsid w:val="004749BD"/>
    <w:rsid w:val="004759B7"/>
    <w:rsid w:val="00475FC9"/>
    <w:rsid w:val="0048370D"/>
    <w:rsid w:val="00490E99"/>
    <w:rsid w:val="004A3258"/>
    <w:rsid w:val="004A3ADE"/>
    <w:rsid w:val="004A48F2"/>
    <w:rsid w:val="004A7FCB"/>
    <w:rsid w:val="004B0F7E"/>
    <w:rsid w:val="004B55C0"/>
    <w:rsid w:val="004B6211"/>
    <w:rsid w:val="004C1224"/>
    <w:rsid w:val="004C391E"/>
    <w:rsid w:val="004D02E5"/>
    <w:rsid w:val="004D38C2"/>
    <w:rsid w:val="004E4B97"/>
    <w:rsid w:val="004F2723"/>
    <w:rsid w:val="004F45CD"/>
    <w:rsid w:val="004F56BB"/>
    <w:rsid w:val="004F68D6"/>
    <w:rsid w:val="00500479"/>
    <w:rsid w:val="00500D1E"/>
    <w:rsid w:val="005108AE"/>
    <w:rsid w:val="00510C99"/>
    <w:rsid w:val="00511C54"/>
    <w:rsid w:val="00515324"/>
    <w:rsid w:val="00523509"/>
    <w:rsid w:val="00533793"/>
    <w:rsid w:val="00536173"/>
    <w:rsid w:val="00541D65"/>
    <w:rsid w:val="0054513B"/>
    <w:rsid w:val="00545B77"/>
    <w:rsid w:val="005510CB"/>
    <w:rsid w:val="005535AB"/>
    <w:rsid w:val="00556CC4"/>
    <w:rsid w:val="00557285"/>
    <w:rsid w:val="00557450"/>
    <w:rsid w:val="00561552"/>
    <w:rsid w:val="005621A5"/>
    <w:rsid w:val="00564A89"/>
    <w:rsid w:val="00570CC7"/>
    <w:rsid w:val="00572546"/>
    <w:rsid w:val="00572E57"/>
    <w:rsid w:val="005766FB"/>
    <w:rsid w:val="00576916"/>
    <w:rsid w:val="00584A69"/>
    <w:rsid w:val="00587F51"/>
    <w:rsid w:val="005957A9"/>
    <w:rsid w:val="00596D13"/>
    <w:rsid w:val="005D1F6D"/>
    <w:rsid w:val="005E1BC0"/>
    <w:rsid w:val="005E418D"/>
    <w:rsid w:val="005E5764"/>
    <w:rsid w:val="005F5E30"/>
    <w:rsid w:val="00602CF0"/>
    <w:rsid w:val="0060329E"/>
    <w:rsid w:val="00603552"/>
    <w:rsid w:val="00606CA6"/>
    <w:rsid w:val="006109FA"/>
    <w:rsid w:val="00614B72"/>
    <w:rsid w:val="00620F12"/>
    <w:rsid w:val="006220DC"/>
    <w:rsid w:val="00625E5A"/>
    <w:rsid w:val="00626269"/>
    <w:rsid w:val="0062712C"/>
    <w:rsid w:val="00633421"/>
    <w:rsid w:val="0063460F"/>
    <w:rsid w:val="00634928"/>
    <w:rsid w:val="00641479"/>
    <w:rsid w:val="00642C38"/>
    <w:rsid w:val="0064364B"/>
    <w:rsid w:val="0064683E"/>
    <w:rsid w:val="006571D7"/>
    <w:rsid w:val="00664058"/>
    <w:rsid w:val="00672CE8"/>
    <w:rsid w:val="00674084"/>
    <w:rsid w:val="006819B6"/>
    <w:rsid w:val="00682D5D"/>
    <w:rsid w:val="006843D4"/>
    <w:rsid w:val="006853A5"/>
    <w:rsid w:val="0069189D"/>
    <w:rsid w:val="00691C65"/>
    <w:rsid w:val="00694C66"/>
    <w:rsid w:val="006A5C60"/>
    <w:rsid w:val="006A741E"/>
    <w:rsid w:val="006B7B9B"/>
    <w:rsid w:val="006C0D19"/>
    <w:rsid w:val="006D1680"/>
    <w:rsid w:val="006D3AAA"/>
    <w:rsid w:val="006E4741"/>
    <w:rsid w:val="006E4936"/>
    <w:rsid w:val="006E5405"/>
    <w:rsid w:val="006E7EB3"/>
    <w:rsid w:val="006F1EA1"/>
    <w:rsid w:val="006F2DD0"/>
    <w:rsid w:val="006F6F76"/>
    <w:rsid w:val="0070207D"/>
    <w:rsid w:val="00705E82"/>
    <w:rsid w:val="00712B88"/>
    <w:rsid w:val="00717E30"/>
    <w:rsid w:val="00720DBF"/>
    <w:rsid w:val="0072182D"/>
    <w:rsid w:val="007223D3"/>
    <w:rsid w:val="0072596A"/>
    <w:rsid w:val="00727734"/>
    <w:rsid w:val="007301C2"/>
    <w:rsid w:val="00730C4E"/>
    <w:rsid w:val="0074118D"/>
    <w:rsid w:val="0074371F"/>
    <w:rsid w:val="00754AA6"/>
    <w:rsid w:val="00756437"/>
    <w:rsid w:val="00764D40"/>
    <w:rsid w:val="00771306"/>
    <w:rsid w:val="007719A2"/>
    <w:rsid w:val="00771CE0"/>
    <w:rsid w:val="00772ABB"/>
    <w:rsid w:val="00774976"/>
    <w:rsid w:val="00775E32"/>
    <w:rsid w:val="00777081"/>
    <w:rsid w:val="00780D0F"/>
    <w:rsid w:val="00784762"/>
    <w:rsid w:val="0078570B"/>
    <w:rsid w:val="00786A36"/>
    <w:rsid w:val="007878FD"/>
    <w:rsid w:val="00790E72"/>
    <w:rsid w:val="0079545C"/>
    <w:rsid w:val="007969C4"/>
    <w:rsid w:val="007A655F"/>
    <w:rsid w:val="007B0738"/>
    <w:rsid w:val="007B23D4"/>
    <w:rsid w:val="007B2507"/>
    <w:rsid w:val="007B25D6"/>
    <w:rsid w:val="007C2821"/>
    <w:rsid w:val="007C2825"/>
    <w:rsid w:val="007C57B3"/>
    <w:rsid w:val="007D2C69"/>
    <w:rsid w:val="007D449C"/>
    <w:rsid w:val="007E218E"/>
    <w:rsid w:val="007F37B9"/>
    <w:rsid w:val="00800557"/>
    <w:rsid w:val="00801BBB"/>
    <w:rsid w:val="00804782"/>
    <w:rsid w:val="008103D2"/>
    <w:rsid w:val="00812FC5"/>
    <w:rsid w:val="008154D4"/>
    <w:rsid w:val="00815CBB"/>
    <w:rsid w:val="00822839"/>
    <w:rsid w:val="00823D1A"/>
    <w:rsid w:val="00824B88"/>
    <w:rsid w:val="00825E68"/>
    <w:rsid w:val="00833F1C"/>
    <w:rsid w:val="008420ED"/>
    <w:rsid w:val="00844F36"/>
    <w:rsid w:val="0084630B"/>
    <w:rsid w:val="00850741"/>
    <w:rsid w:val="00850A72"/>
    <w:rsid w:val="008539FC"/>
    <w:rsid w:val="00861AA8"/>
    <w:rsid w:val="008662AD"/>
    <w:rsid w:val="008668A8"/>
    <w:rsid w:val="00870CB3"/>
    <w:rsid w:val="0087356D"/>
    <w:rsid w:val="008803D4"/>
    <w:rsid w:val="008A6984"/>
    <w:rsid w:val="008B05CD"/>
    <w:rsid w:val="008B6EDB"/>
    <w:rsid w:val="008B703D"/>
    <w:rsid w:val="008C1C63"/>
    <w:rsid w:val="008D0D3E"/>
    <w:rsid w:val="008D43FD"/>
    <w:rsid w:val="008D644D"/>
    <w:rsid w:val="008D7A83"/>
    <w:rsid w:val="008E242B"/>
    <w:rsid w:val="008F06D8"/>
    <w:rsid w:val="008F2C99"/>
    <w:rsid w:val="008F35C5"/>
    <w:rsid w:val="008F7DC5"/>
    <w:rsid w:val="00900B34"/>
    <w:rsid w:val="00906FA2"/>
    <w:rsid w:val="00910348"/>
    <w:rsid w:val="0091779B"/>
    <w:rsid w:val="009234A3"/>
    <w:rsid w:val="00923727"/>
    <w:rsid w:val="009448C8"/>
    <w:rsid w:val="009542EB"/>
    <w:rsid w:val="009561FD"/>
    <w:rsid w:val="00956384"/>
    <w:rsid w:val="00964690"/>
    <w:rsid w:val="009657A5"/>
    <w:rsid w:val="0097114D"/>
    <w:rsid w:val="00971353"/>
    <w:rsid w:val="00971F0D"/>
    <w:rsid w:val="00972752"/>
    <w:rsid w:val="00984F47"/>
    <w:rsid w:val="00985DCA"/>
    <w:rsid w:val="0098653D"/>
    <w:rsid w:val="00986BFE"/>
    <w:rsid w:val="009952EC"/>
    <w:rsid w:val="0099713C"/>
    <w:rsid w:val="009A3EC5"/>
    <w:rsid w:val="009A6EED"/>
    <w:rsid w:val="009A6F4E"/>
    <w:rsid w:val="009A70B5"/>
    <w:rsid w:val="009A7488"/>
    <w:rsid w:val="009B0850"/>
    <w:rsid w:val="009B0AF1"/>
    <w:rsid w:val="009B26AC"/>
    <w:rsid w:val="009B4FF0"/>
    <w:rsid w:val="009C3A52"/>
    <w:rsid w:val="009D3B18"/>
    <w:rsid w:val="009D4325"/>
    <w:rsid w:val="009D5430"/>
    <w:rsid w:val="009E601B"/>
    <w:rsid w:val="009F24F5"/>
    <w:rsid w:val="009F48E5"/>
    <w:rsid w:val="00A02E8B"/>
    <w:rsid w:val="00A111D5"/>
    <w:rsid w:val="00A23372"/>
    <w:rsid w:val="00A26ADA"/>
    <w:rsid w:val="00A314F8"/>
    <w:rsid w:val="00A3337D"/>
    <w:rsid w:val="00A43853"/>
    <w:rsid w:val="00A52147"/>
    <w:rsid w:val="00A628E2"/>
    <w:rsid w:val="00A63A69"/>
    <w:rsid w:val="00A70ACD"/>
    <w:rsid w:val="00A70D13"/>
    <w:rsid w:val="00A74209"/>
    <w:rsid w:val="00A75840"/>
    <w:rsid w:val="00A8093F"/>
    <w:rsid w:val="00A8443F"/>
    <w:rsid w:val="00A9664B"/>
    <w:rsid w:val="00A96975"/>
    <w:rsid w:val="00A97516"/>
    <w:rsid w:val="00A9777C"/>
    <w:rsid w:val="00AA08D3"/>
    <w:rsid w:val="00AA2F6E"/>
    <w:rsid w:val="00AA42D0"/>
    <w:rsid w:val="00AA694F"/>
    <w:rsid w:val="00AD00D4"/>
    <w:rsid w:val="00AD024C"/>
    <w:rsid w:val="00AD2536"/>
    <w:rsid w:val="00AD2D08"/>
    <w:rsid w:val="00AD3800"/>
    <w:rsid w:val="00AD4790"/>
    <w:rsid w:val="00AE73E9"/>
    <w:rsid w:val="00AF2AD8"/>
    <w:rsid w:val="00AF5D4F"/>
    <w:rsid w:val="00AF6A1A"/>
    <w:rsid w:val="00B03F94"/>
    <w:rsid w:val="00B07E7E"/>
    <w:rsid w:val="00B12A34"/>
    <w:rsid w:val="00B16753"/>
    <w:rsid w:val="00B17B28"/>
    <w:rsid w:val="00B25BE5"/>
    <w:rsid w:val="00B33B8A"/>
    <w:rsid w:val="00B34D2A"/>
    <w:rsid w:val="00B41900"/>
    <w:rsid w:val="00B52A3C"/>
    <w:rsid w:val="00B52D48"/>
    <w:rsid w:val="00B62768"/>
    <w:rsid w:val="00B6750B"/>
    <w:rsid w:val="00B843A7"/>
    <w:rsid w:val="00B869E3"/>
    <w:rsid w:val="00B87733"/>
    <w:rsid w:val="00B90601"/>
    <w:rsid w:val="00B92609"/>
    <w:rsid w:val="00BA091B"/>
    <w:rsid w:val="00BA18D1"/>
    <w:rsid w:val="00BA254A"/>
    <w:rsid w:val="00BA45E2"/>
    <w:rsid w:val="00BA4609"/>
    <w:rsid w:val="00BA67FB"/>
    <w:rsid w:val="00BB3C40"/>
    <w:rsid w:val="00BB74DA"/>
    <w:rsid w:val="00BC2734"/>
    <w:rsid w:val="00BC58A9"/>
    <w:rsid w:val="00BD14B3"/>
    <w:rsid w:val="00BD1F78"/>
    <w:rsid w:val="00BD2FE6"/>
    <w:rsid w:val="00BF29DC"/>
    <w:rsid w:val="00BF6592"/>
    <w:rsid w:val="00C1134B"/>
    <w:rsid w:val="00C208CA"/>
    <w:rsid w:val="00C22B87"/>
    <w:rsid w:val="00C23B15"/>
    <w:rsid w:val="00C27194"/>
    <w:rsid w:val="00C37634"/>
    <w:rsid w:val="00C402C6"/>
    <w:rsid w:val="00C420F1"/>
    <w:rsid w:val="00C468A9"/>
    <w:rsid w:val="00C5211C"/>
    <w:rsid w:val="00C5233A"/>
    <w:rsid w:val="00C568DE"/>
    <w:rsid w:val="00C60F86"/>
    <w:rsid w:val="00C62667"/>
    <w:rsid w:val="00C6576E"/>
    <w:rsid w:val="00C65DF7"/>
    <w:rsid w:val="00C71AEA"/>
    <w:rsid w:val="00C73129"/>
    <w:rsid w:val="00C73651"/>
    <w:rsid w:val="00C80E25"/>
    <w:rsid w:val="00C83780"/>
    <w:rsid w:val="00C83FAD"/>
    <w:rsid w:val="00CA1101"/>
    <w:rsid w:val="00CA6EA1"/>
    <w:rsid w:val="00CC0F93"/>
    <w:rsid w:val="00CC2235"/>
    <w:rsid w:val="00CC5ABB"/>
    <w:rsid w:val="00CD11DC"/>
    <w:rsid w:val="00CF7A2D"/>
    <w:rsid w:val="00D018FC"/>
    <w:rsid w:val="00D20BCD"/>
    <w:rsid w:val="00D37F76"/>
    <w:rsid w:val="00D46FB8"/>
    <w:rsid w:val="00D52C5B"/>
    <w:rsid w:val="00D54B23"/>
    <w:rsid w:val="00D60303"/>
    <w:rsid w:val="00D65851"/>
    <w:rsid w:val="00D767D3"/>
    <w:rsid w:val="00D76B9C"/>
    <w:rsid w:val="00D76E08"/>
    <w:rsid w:val="00D80BEA"/>
    <w:rsid w:val="00D81E53"/>
    <w:rsid w:val="00D8709C"/>
    <w:rsid w:val="00D93C07"/>
    <w:rsid w:val="00D95129"/>
    <w:rsid w:val="00D95ED2"/>
    <w:rsid w:val="00D962A0"/>
    <w:rsid w:val="00DA5DFA"/>
    <w:rsid w:val="00DB6BDC"/>
    <w:rsid w:val="00DC4B9B"/>
    <w:rsid w:val="00DE2B0D"/>
    <w:rsid w:val="00DE5C4A"/>
    <w:rsid w:val="00DE7C24"/>
    <w:rsid w:val="00DF4484"/>
    <w:rsid w:val="00DF6373"/>
    <w:rsid w:val="00E01782"/>
    <w:rsid w:val="00E025EC"/>
    <w:rsid w:val="00E02F15"/>
    <w:rsid w:val="00E101F4"/>
    <w:rsid w:val="00E10B98"/>
    <w:rsid w:val="00E12953"/>
    <w:rsid w:val="00E17D72"/>
    <w:rsid w:val="00E2112B"/>
    <w:rsid w:val="00E240CD"/>
    <w:rsid w:val="00E27E72"/>
    <w:rsid w:val="00E374CA"/>
    <w:rsid w:val="00E510C6"/>
    <w:rsid w:val="00E52105"/>
    <w:rsid w:val="00E55C34"/>
    <w:rsid w:val="00E560FD"/>
    <w:rsid w:val="00E62FCC"/>
    <w:rsid w:val="00E65706"/>
    <w:rsid w:val="00E65AEF"/>
    <w:rsid w:val="00E67EE3"/>
    <w:rsid w:val="00E77379"/>
    <w:rsid w:val="00E85D4A"/>
    <w:rsid w:val="00E9025D"/>
    <w:rsid w:val="00E938F7"/>
    <w:rsid w:val="00E96398"/>
    <w:rsid w:val="00E968BA"/>
    <w:rsid w:val="00E9733E"/>
    <w:rsid w:val="00EA4682"/>
    <w:rsid w:val="00EA7958"/>
    <w:rsid w:val="00EB18BE"/>
    <w:rsid w:val="00EB2C37"/>
    <w:rsid w:val="00EC1B34"/>
    <w:rsid w:val="00EC2319"/>
    <w:rsid w:val="00ED217D"/>
    <w:rsid w:val="00ED41BE"/>
    <w:rsid w:val="00EF0933"/>
    <w:rsid w:val="00EF1AAE"/>
    <w:rsid w:val="00EF23A0"/>
    <w:rsid w:val="00EF35EE"/>
    <w:rsid w:val="00EF56F7"/>
    <w:rsid w:val="00F00813"/>
    <w:rsid w:val="00F05F12"/>
    <w:rsid w:val="00F07CC4"/>
    <w:rsid w:val="00F21BC8"/>
    <w:rsid w:val="00F25578"/>
    <w:rsid w:val="00F32B24"/>
    <w:rsid w:val="00F400F2"/>
    <w:rsid w:val="00F50891"/>
    <w:rsid w:val="00F5582C"/>
    <w:rsid w:val="00F56EC4"/>
    <w:rsid w:val="00F5729A"/>
    <w:rsid w:val="00F5740B"/>
    <w:rsid w:val="00F65EFA"/>
    <w:rsid w:val="00F718BE"/>
    <w:rsid w:val="00F740B5"/>
    <w:rsid w:val="00F82814"/>
    <w:rsid w:val="00F8661F"/>
    <w:rsid w:val="00F92AE2"/>
    <w:rsid w:val="00F94012"/>
    <w:rsid w:val="00FA0DC6"/>
    <w:rsid w:val="00FB3AF6"/>
    <w:rsid w:val="00FB677D"/>
    <w:rsid w:val="00FC00CF"/>
    <w:rsid w:val="00FC23E8"/>
    <w:rsid w:val="00FC4F55"/>
    <w:rsid w:val="00FD6C27"/>
    <w:rsid w:val="00FD72DE"/>
    <w:rsid w:val="00FD7D7B"/>
    <w:rsid w:val="00FE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1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01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01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01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01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jda.gov.cn/bjfda/bsdt/135511/207917/2016070111505232945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217</Characters>
  <Application>Microsoft Office Word</Application>
  <DocSecurity>0</DocSecurity>
  <Lines>1</Lines>
  <Paragraphs>1</Paragraphs>
  <ScaleCrop>false</ScaleCrop>
  <Company>P R C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张壮田</cp:lastModifiedBy>
  <cp:revision>27</cp:revision>
  <cp:lastPrinted>2017-05-19T08:41:00Z</cp:lastPrinted>
  <dcterms:created xsi:type="dcterms:W3CDTF">2017-04-18T08:57:00Z</dcterms:created>
  <dcterms:modified xsi:type="dcterms:W3CDTF">2017-05-19T08:41:00Z</dcterms:modified>
</cp:coreProperties>
</file>