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6E0B" w:rsidRDefault="0012309D" w:rsidP="00586E0B">
      <w:pPr>
        <w:widowControl/>
        <w:shd w:val="clear" w:color="auto" w:fill="FFFFFF"/>
        <w:spacing w:line="670" w:lineRule="atLeast"/>
        <w:ind w:firstLineChars="200" w:firstLine="1000"/>
        <w:jc w:val="left"/>
        <w:outlineLvl w:val="0"/>
        <w:rPr>
          <w:rFonts w:ascii="΢ȭхڢ, ڌ墬 Verdana" w:eastAsia="΢ȭхڢ, ڌ墬 Verdana" w:hAnsi="宋体" w:cs="宋体"/>
          <w:kern w:val="36"/>
          <w:sz w:val="50"/>
          <w:szCs w:val="50"/>
        </w:rPr>
        <w:pPrChange w:id="0" w:author="周玉红" w:date="2014-12-11T16:55:00Z">
          <w:pPr>
            <w:widowControl/>
            <w:shd w:val="clear" w:color="auto" w:fill="FFFFFF"/>
            <w:spacing w:after="419" w:line="670" w:lineRule="atLeast"/>
            <w:ind w:firstLineChars="200" w:firstLine="1000"/>
            <w:jc w:val="left"/>
            <w:outlineLvl w:val="0"/>
          </w:pPr>
        </w:pPrChange>
      </w:pPr>
      <w:r w:rsidRPr="0012309D">
        <w:rPr>
          <w:rFonts w:ascii="΢ȭхڢ, ڌ墬 Verdana" w:eastAsia="΢ȭхڢ, ڌ墬 Verdana" w:hAnsi="宋体" w:cs="宋体" w:hint="eastAsia"/>
          <w:kern w:val="36"/>
          <w:sz w:val="50"/>
          <w:szCs w:val="50"/>
        </w:rPr>
        <w:t>河北省规范性文件制定规定</w:t>
      </w:r>
      <w:bookmarkStart w:id="1" w:name="1"/>
      <w:bookmarkEnd w:id="1"/>
    </w:p>
    <w:p w:rsidR="00586E0B" w:rsidRDefault="0012309D" w:rsidP="00586E0B">
      <w:pPr>
        <w:widowControl/>
        <w:shd w:val="clear" w:color="auto" w:fill="FFFFFF"/>
        <w:spacing w:line="670" w:lineRule="atLeast"/>
        <w:ind w:firstLineChars="600" w:firstLine="1536"/>
        <w:jc w:val="left"/>
        <w:outlineLvl w:val="0"/>
        <w:rPr>
          <w:rFonts w:ascii="΢ȭхڢ, ڌ墬 Verdana" w:eastAsia="΢ȭхڢ, ڌ墬 Verdana" w:hAnsi="宋体" w:cs="宋体"/>
          <w:kern w:val="36"/>
          <w:sz w:val="50"/>
          <w:szCs w:val="50"/>
        </w:rPr>
        <w:pPrChange w:id="2" w:author="周玉红" w:date="2014-12-11T16:55:00Z">
          <w:pPr>
            <w:widowControl/>
            <w:shd w:val="clear" w:color="auto" w:fill="FFFFFF"/>
            <w:spacing w:after="419" w:line="670" w:lineRule="atLeast"/>
            <w:ind w:firstLineChars="600" w:firstLine="1536"/>
            <w:jc w:val="left"/>
            <w:outlineLvl w:val="0"/>
          </w:pPr>
        </w:pPrChange>
      </w:pPr>
      <w:r w:rsidRPr="0012309D">
        <w:rPr>
          <w:rFonts w:ascii="宋体" w:hAnsi="宋体" w:cs="宋体"/>
          <w:spacing w:val="8"/>
          <w:kern w:val="0"/>
          <w:sz w:val="24"/>
        </w:rPr>
        <w:t xml:space="preserve">　</w:t>
      </w:r>
      <w:r>
        <w:rPr>
          <w:rFonts w:ascii="宋体" w:hAnsi="宋体" w:cs="宋体" w:hint="eastAsia"/>
          <w:spacing w:val="8"/>
          <w:kern w:val="0"/>
          <w:sz w:val="24"/>
        </w:rPr>
        <w:t xml:space="preserve">  </w:t>
      </w:r>
      <w:r w:rsidR="000C0327">
        <w:rPr>
          <w:rFonts w:ascii="宋体" w:hAnsi="宋体" w:cs="宋体" w:hint="eastAsia"/>
          <w:spacing w:val="8"/>
          <w:kern w:val="0"/>
          <w:sz w:val="24"/>
        </w:rPr>
        <w:t xml:space="preserve">       </w:t>
      </w:r>
      <w:r>
        <w:rPr>
          <w:rFonts w:ascii="宋体" w:hAnsi="宋体" w:cs="宋体" w:hint="eastAsia"/>
          <w:spacing w:val="8"/>
          <w:kern w:val="0"/>
          <w:sz w:val="24"/>
        </w:rPr>
        <w:t xml:space="preserve"> </w:t>
      </w:r>
      <w:r w:rsidRPr="0012309D">
        <w:rPr>
          <w:rFonts w:ascii="宋体" w:hAnsi="宋体" w:cs="宋体"/>
          <w:b/>
          <w:bCs/>
          <w:spacing w:val="8"/>
          <w:kern w:val="0"/>
          <w:sz w:val="24"/>
        </w:rPr>
        <w:t>河北省人民政府令</w:t>
      </w:r>
      <w:r w:rsidRPr="0012309D">
        <w:rPr>
          <w:rFonts w:ascii="宋体" w:hAnsi="宋体" w:cs="宋体"/>
          <w:spacing w:val="8"/>
          <w:kern w:val="0"/>
          <w:sz w:val="24"/>
        </w:rPr>
        <w:t xml:space="preserve"> </w:t>
      </w:r>
    </w:p>
    <w:p w:rsidR="00586E0B" w:rsidRDefault="0012309D">
      <w:pPr>
        <w:widowControl/>
        <w:shd w:val="clear" w:color="auto" w:fill="FFFFFF"/>
        <w:spacing w:line="402" w:lineRule="atLeast"/>
        <w:jc w:val="left"/>
        <w:rPr>
          <w:rFonts w:ascii="宋体" w:hAnsi="宋体" w:cs="宋体"/>
          <w:spacing w:val="8"/>
          <w:kern w:val="0"/>
          <w:sz w:val="24"/>
        </w:rPr>
      </w:pPr>
      <w:r w:rsidRPr="0012309D">
        <w:rPr>
          <w:rFonts w:ascii="宋体" w:hAnsi="宋体" w:cs="宋体"/>
          <w:spacing w:val="8"/>
          <w:kern w:val="0"/>
          <w:sz w:val="24"/>
        </w:rPr>
        <w:t xml:space="preserve">　</w:t>
      </w:r>
      <w:r>
        <w:rPr>
          <w:rFonts w:ascii="宋体" w:hAnsi="宋体" w:cs="宋体" w:hint="eastAsia"/>
          <w:spacing w:val="8"/>
          <w:kern w:val="0"/>
          <w:sz w:val="24"/>
        </w:rPr>
        <w:t xml:space="preserve">          </w:t>
      </w:r>
      <w:r w:rsidRPr="0012309D">
        <w:rPr>
          <w:rFonts w:ascii="宋体" w:hAnsi="宋体" w:cs="宋体"/>
          <w:spacing w:val="8"/>
          <w:kern w:val="0"/>
          <w:sz w:val="24"/>
        </w:rPr>
        <w:t xml:space="preserve">　</w:t>
      </w:r>
      <w:r>
        <w:rPr>
          <w:rFonts w:ascii="宋体" w:hAnsi="宋体" w:cs="宋体" w:hint="eastAsia"/>
          <w:spacing w:val="8"/>
          <w:kern w:val="0"/>
          <w:sz w:val="24"/>
        </w:rPr>
        <w:t xml:space="preserve">    </w:t>
      </w:r>
      <w:r w:rsidR="00815942">
        <w:rPr>
          <w:rFonts w:ascii="宋体" w:hAnsi="宋体" w:cs="宋体" w:hint="eastAsia"/>
          <w:spacing w:val="8"/>
          <w:kern w:val="0"/>
          <w:sz w:val="24"/>
        </w:rPr>
        <w:t xml:space="preserve">    </w:t>
      </w:r>
      <w:r w:rsidRPr="0012309D">
        <w:rPr>
          <w:rFonts w:ascii="宋体" w:hAnsi="宋体" w:cs="宋体"/>
          <w:b/>
          <w:bCs/>
          <w:spacing w:val="8"/>
          <w:kern w:val="0"/>
          <w:sz w:val="24"/>
        </w:rPr>
        <w:t xml:space="preserve">（2010）第14号 </w:t>
      </w:r>
    </w:p>
    <w:p w:rsidR="00586E0B" w:rsidRDefault="0012309D">
      <w:pPr>
        <w:widowControl/>
        <w:shd w:val="clear" w:color="auto" w:fill="FFFFFF"/>
        <w:spacing w:line="402" w:lineRule="atLeast"/>
        <w:jc w:val="left"/>
        <w:rPr>
          <w:rFonts w:ascii="宋体" w:hAnsi="宋体" w:cs="宋体"/>
          <w:spacing w:val="8"/>
          <w:kern w:val="0"/>
          <w:sz w:val="24"/>
        </w:rPr>
      </w:pPr>
      <w:r w:rsidRPr="0012309D">
        <w:rPr>
          <w:rFonts w:ascii="宋体" w:hAnsi="宋体" w:cs="宋体"/>
          <w:spacing w:val="8"/>
          <w:kern w:val="0"/>
          <w:sz w:val="24"/>
        </w:rPr>
        <w:t xml:space="preserve">　　《河北省规范性文件制定规定》已经2010年12月14日省政府第76次常务会议讨论通过，现予公布，自2011年2月1日起施行。 </w:t>
      </w:r>
    </w:p>
    <w:p w:rsidR="00586E0B" w:rsidRDefault="0012309D">
      <w:pPr>
        <w:widowControl/>
        <w:shd w:val="clear" w:color="auto" w:fill="FFFFFF"/>
        <w:spacing w:line="402" w:lineRule="atLeast"/>
        <w:jc w:val="left"/>
        <w:rPr>
          <w:rFonts w:ascii="宋体" w:hAnsi="宋体" w:cs="宋体"/>
          <w:spacing w:val="8"/>
          <w:kern w:val="0"/>
          <w:sz w:val="24"/>
        </w:rPr>
      </w:pPr>
      <w:r w:rsidRPr="0012309D">
        <w:rPr>
          <w:rFonts w:ascii="宋体" w:hAnsi="宋体" w:cs="宋体"/>
          <w:spacing w:val="8"/>
          <w:kern w:val="0"/>
          <w:sz w:val="24"/>
        </w:rPr>
        <w:t xml:space="preserve">　　</w:t>
      </w:r>
      <w:r w:rsidR="000C0327">
        <w:rPr>
          <w:rFonts w:ascii="宋体" w:hAnsi="宋体" w:cs="宋体" w:hint="eastAsia"/>
          <w:spacing w:val="8"/>
          <w:kern w:val="0"/>
          <w:sz w:val="24"/>
        </w:rPr>
        <w:t xml:space="preserve">                                        </w:t>
      </w:r>
      <w:del w:id="3" w:author="周玉红" w:date="2015-09-08T15:37:00Z">
        <w:r w:rsidR="000C0327" w:rsidDel="00BE0D13">
          <w:rPr>
            <w:rFonts w:ascii="宋体" w:hAnsi="宋体" w:cs="宋体" w:hint="eastAsia"/>
            <w:spacing w:val="8"/>
            <w:kern w:val="0"/>
            <w:sz w:val="24"/>
          </w:rPr>
          <w:delText xml:space="preserve"> </w:delText>
        </w:r>
        <w:r w:rsidRPr="0012309D" w:rsidDel="00BE0D13">
          <w:rPr>
            <w:rFonts w:ascii="宋体" w:hAnsi="宋体" w:cs="宋体"/>
            <w:spacing w:val="8"/>
            <w:kern w:val="0"/>
            <w:sz w:val="24"/>
          </w:rPr>
          <w:delText xml:space="preserve">省长 </w:delText>
        </w:r>
      </w:del>
    </w:p>
    <w:p w:rsidR="00586E0B" w:rsidRDefault="0012309D">
      <w:pPr>
        <w:widowControl/>
        <w:shd w:val="clear" w:color="auto" w:fill="FFFFFF"/>
        <w:spacing w:line="402" w:lineRule="atLeast"/>
        <w:jc w:val="left"/>
        <w:rPr>
          <w:ins w:id="4" w:author="周玉红" w:date="2015-09-09T09:57:00Z"/>
          <w:rFonts w:ascii="宋体" w:hAnsi="宋体" w:cs="宋体" w:hint="eastAsia"/>
          <w:spacing w:val="8"/>
          <w:kern w:val="0"/>
          <w:sz w:val="24"/>
        </w:rPr>
      </w:pPr>
      <w:r w:rsidRPr="0012309D">
        <w:rPr>
          <w:rFonts w:ascii="宋体" w:hAnsi="宋体" w:cs="宋体"/>
          <w:spacing w:val="8"/>
          <w:kern w:val="0"/>
          <w:sz w:val="24"/>
        </w:rPr>
        <w:t xml:space="preserve">　　</w:t>
      </w:r>
      <w:r w:rsidR="000C0327">
        <w:rPr>
          <w:rFonts w:ascii="宋体" w:hAnsi="宋体" w:cs="宋体" w:hint="eastAsia"/>
          <w:spacing w:val="8"/>
          <w:kern w:val="0"/>
          <w:sz w:val="24"/>
        </w:rPr>
        <w:t xml:space="preserve">                               </w:t>
      </w:r>
      <w:r w:rsidRPr="0012309D">
        <w:rPr>
          <w:rFonts w:ascii="宋体" w:hAnsi="宋体" w:cs="宋体"/>
          <w:spacing w:val="8"/>
          <w:kern w:val="0"/>
          <w:sz w:val="24"/>
        </w:rPr>
        <w:t xml:space="preserve">二○一○年十二月二十四日 </w:t>
      </w:r>
    </w:p>
    <w:p w:rsidR="00540205" w:rsidRDefault="00540205">
      <w:pPr>
        <w:widowControl/>
        <w:shd w:val="clear" w:color="auto" w:fill="FFFFFF"/>
        <w:spacing w:line="402" w:lineRule="atLeast"/>
        <w:jc w:val="left"/>
        <w:rPr>
          <w:rFonts w:ascii="宋体" w:hAnsi="宋体" w:cs="宋体"/>
          <w:spacing w:val="8"/>
          <w:kern w:val="0"/>
          <w:sz w:val="24"/>
        </w:rPr>
      </w:pPr>
    </w:p>
    <w:p w:rsidR="00586E0B" w:rsidRPr="00586E0B" w:rsidRDefault="000C0327">
      <w:pPr>
        <w:widowControl/>
        <w:pBdr>
          <w:bottom w:val="single" w:sz="6" w:space="5" w:color="DEDFE1"/>
        </w:pBdr>
        <w:shd w:val="clear" w:color="auto" w:fill="FFFFFF"/>
        <w:spacing w:line="402" w:lineRule="atLeast"/>
        <w:jc w:val="left"/>
        <w:outlineLvl w:val="1"/>
        <w:rPr>
          <w:rFonts w:ascii="仿宋" w:eastAsia="仿宋" w:hAnsi="仿宋" w:cs="宋体"/>
          <w:b/>
          <w:bCs/>
          <w:spacing w:val="8"/>
          <w:kern w:val="0"/>
          <w:sz w:val="32"/>
          <w:szCs w:val="32"/>
          <w:rPrChange w:id="5" w:author="周玉红" w:date="2014-12-11T16:54:00Z">
            <w:rPr>
              <w:rFonts w:ascii="宋体" w:hAnsi="宋体" w:cs="宋体"/>
              <w:b/>
              <w:bCs/>
              <w:spacing w:val="8"/>
              <w:kern w:val="0"/>
              <w:sz w:val="30"/>
              <w:szCs w:val="30"/>
            </w:rPr>
          </w:rPrChange>
        </w:rPr>
      </w:pPr>
      <w:bookmarkStart w:id="6" w:name="2"/>
      <w:bookmarkEnd w:id="6"/>
      <w:r>
        <w:rPr>
          <w:rFonts w:hint="eastAsia"/>
        </w:rPr>
        <w:t xml:space="preserve">           </w:t>
      </w:r>
      <w:r w:rsidR="00815942">
        <w:rPr>
          <w:rFonts w:hint="eastAsia"/>
        </w:rPr>
        <w:t xml:space="preserve">  </w:t>
      </w:r>
      <w:r>
        <w:rPr>
          <w:rFonts w:hint="eastAsia"/>
        </w:rPr>
        <w:t xml:space="preserve"> </w:t>
      </w:r>
      <w:r w:rsidR="00815942">
        <w:rPr>
          <w:rFonts w:hint="eastAsia"/>
        </w:rPr>
        <w:t xml:space="preserve"> </w:t>
      </w:r>
      <w:r w:rsidR="00586E0B" w:rsidRPr="00586E0B">
        <w:rPr>
          <w:rFonts w:ascii="仿宋" w:eastAsia="仿宋" w:hAnsi="仿宋"/>
          <w:sz w:val="32"/>
          <w:szCs w:val="32"/>
          <w:rPrChange w:id="7" w:author="周玉红" w:date="2014-12-11T16:54:00Z">
            <w:rPr/>
          </w:rPrChange>
        </w:rPr>
        <w:t xml:space="preserve"> </w:t>
      </w:r>
      <w:r w:rsidR="00586E0B" w:rsidRPr="00586E0B">
        <w:rPr>
          <w:rFonts w:ascii="仿宋" w:eastAsia="仿宋" w:hAnsi="仿宋" w:cs="宋体"/>
          <w:b/>
          <w:bCs/>
          <w:spacing w:val="8"/>
          <w:kern w:val="0"/>
          <w:sz w:val="32"/>
          <w:szCs w:val="32"/>
          <w:rPrChange w:id="8" w:author="周玉红" w:date="2014-12-11T16:54:00Z">
            <w:rPr>
              <w:rFonts w:ascii="宋体" w:hAnsi="宋体" w:cs="宋体"/>
              <w:b/>
              <w:bCs/>
              <w:spacing w:val="8"/>
              <w:kern w:val="0"/>
              <w:sz w:val="30"/>
            </w:rPr>
          </w:rPrChange>
        </w:rPr>
        <w:t>河北省规范性文件制定规定</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9"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spacing w:val="8"/>
          <w:kern w:val="0"/>
          <w:sz w:val="32"/>
          <w:szCs w:val="32"/>
          <w:rPrChange w:id="10" w:author="周玉红" w:date="2014-12-11T16:54:00Z">
            <w:rPr>
              <w:rFonts w:ascii="宋体" w:hAnsi="宋体" w:cs="宋体"/>
              <w:spacing w:val="8"/>
              <w:kern w:val="0"/>
              <w:sz w:val="24"/>
            </w:rPr>
          </w:rPrChange>
        </w:rPr>
        <w:t xml:space="preserve">　</w:t>
      </w:r>
      <w:r w:rsidRPr="00586E0B">
        <w:rPr>
          <w:rFonts w:ascii="仿宋" w:eastAsia="仿宋" w:hAnsi="仿宋" w:cs="宋体" w:hint="eastAsia"/>
          <w:spacing w:val="8"/>
          <w:kern w:val="0"/>
          <w:sz w:val="32"/>
          <w:szCs w:val="32"/>
          <w:rPrChange w:id="11" w:author="周玉红" w:date="2014-12-11T16:54:00Z">
            <w:rPr>
              <w:rFonts w:ascii="仿宋_GB2312" w:eastAsia="仿宋_GB2312" w:hAnsi="宋体" w:cs="宋体" w:hint="eastAsia"/>
              <w:spacing w:val="8"/>
              <w:kern w:val="0"/>
              <w:sz w:val="32"/>
              <w:szCs w:val="32"/>
            </w:rPr>
          </w:rPrChange>
        </w:rPr>
        <w:t xml:space="preserve">　</w:t>
      </w:r>
      <w:r w:rsidRPr="00586E0B">
        <w:rPr>
          <w:rFonts w:ascii="仿宋" w:eastAsia="仿宋" w:hAnsi="仿宋" w:cs="宋体"/>
          <w:spacing w:val="8"/>
          <w:kern w:val="0"/>
          <w:sz w:val="32"/>
          <w:szCs w:val="32"/>
          <w:rPrChange w:id="12" w:author="周玉红" w:date="2014-12-11T16:54:00Z">
            <w:rPr>
              <w:rFonts w:ascii="仿宋_GB2312" w:eastAsia="仿宋_GB2312" w:hAnsi="宋体" w:cs="宋体"/>
              <w:spacing w:val="8"/>
              <w:kern w:val="0"/>
              <w:sz w:val="32"/>
              <w:szCs w:val="32"/>
            </w:rPr>
          </w:rPrChange>
        </w:rPr>
        <w:t xml:space="preserve"> </w:t>
      </w:r>
      <w:r w:rsidRPr="00586E0B">
        <w:rPr>
          <w:rFonts w:ascii="仿宋" w:eastAsia="仿宋" w:hAnsi="仿宋" w:cs="宋体" w:hint="eastAsia"/>
          <w:spacing w:val="8"/>
          <w:kern w:val="0"/>
          <w:sz w:val="32"/>
          <w:szCs w:val="32"/>
          <w:rPrChange w:id="13" w:author="周玉红" w:date="2014-12-11T16:54:00Z">
            <w:rPr>
              <w:rFonts w:ascii="仿宋_GB2312" w:eastAsia="仿宋_GB2312" w:hAnsi="宋体" w:cs="宋体" w:hint="eastAsia"/>
              <w:spacing w:val="8"/>
              <w:kern w:val="0"/>
              <w:sz w:val="32"/>
              <w:szCs w:val="32"/>
            </w:rPr>
          </w:rPrChange>
        </w:rPr>
        <w:t>第一条为贯彻《国务院关于加强法治政府建设的意见》，健全规范性文件制定程序，推进依法行政，维护法制统一和政令畅通，特制定本规定。</w:t>
      </w:r>
      <w:r w:rsidRPr="00586E0B">
        <w:rPr>
          <w:rFonts w:ascii="仿宋" w:eastAsia="仿宋" w:hAnsi="仿宋" w:cs="宋体"/>
          <w:spacing w:val="8"/>
          <w:kern w:val="0"/>
          <w:sz w:val="32"/>
          <w:szCs w:val="32"/>
          <w:rPrChange w:id="1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6" w:author="周玉红" w:date="2014-12-11T16:54:00Z">
            <w:rPr>
              <w:rFonts w:ascii="仿宋_GB2312" w:eastAsia="仿宋_GB2312" w:hAnsi="宋体" w:cs="宋体" w:hint="eastAsia"/>
              <w:spacing w:val="8"/>
              <w:kern w:val="0"/>
              <w:sz w:val="32"/>
              <w:szCs w:val="32"/>
            </w:rPr>
          </w:rPrChange>
        </w:rPr>
        <w:t xml:space="preserve">　</w:t>
      </w:r>
      <w:r w:rsidRPr="00586E0B">
        <w:rPr>
          <w:rFonts w:ascii="仿宋" w:eastAsia="仿宋" w:hAnsi="仿宋" w:cs="宋体"/>
          <w:spacing w:val="8"/>
          <w:kern w:val="0"/>
          <w:sz w:val="32"/>
          <w:szCs w:val="32"/>
          <w:rPrChange w:id="17" w:author="周玉红" w:date="2014-12-11T16:54:00Z">
            <w:rPr>
              <w:rFonts w:ascii="仿宋_GB2312" w:eastAsia="仿宋_GB2312" w:hAnsi="宋体" w:cs="宋体"/>
              <w:spacing w:val="8"/>
              <w:kern w:val="0"/>
              <w:sz w:val="32"/>
              <w:szCs w:val="32"/>
            </w:rPr>
          </w:rPrChange>
        </w:rPr>
        <w:t xml:space="preserve">  </w:t>
      </w:r>
      <w:r w:rsidRPr="00586E0B">
        <w:rPr>
          <w:rFonts w:ascii="仿宋" w:eastAsia="仿宋" w:hAnsi="仿宋" w:cs="宋体" w:hint="eastAsia"/>
          <w:spacing w:val="8"/>
          <w:kern w:val="0"/>
          <w:sz w:val="32"/>
          <w:szCs w:val="32"/>
          <w:rPrChange w:id="18" w:author="周玉红" w:date="2014-12-11T16:54:00Z">
            <w:rPr>
              <w:rFonts w:ascii="仿宋_GB2312" w:eastAsia="仿宋_GB2312" w:hAnsi="宋体" w:cs="宋体" w:hint="eastAsia"/>
              <w:spacing w:val="8"/>
              <w:kern w:val="0"/>
              <w:sz w:val="32"/>
              <w:szCs w:val="32"/>
            </w:rPr>
          </w:rPrChange>
        </w:rPr>
        <w:t>第二条本规定所称规范性文件，是指除政府规章外，本省的行政机关或者具有管理公共事务职能的组织（以下统称制定机关）依据法定权限和程序制定公布的，涉及公民、法人或者其他组织权利义务</w:t>
      </w:r>
      <w:r w:rsidRPr="00586E0B">
        <w:rPr>
          <w:rFonts w:ascii="仿宋" w:eastAsia="仿宋" w:hAnsi="仿宋" w:cs="宋体"/>
          <w:spacing w:val="8"/>
          <w:kern w:val="0"/>
          <w:sz w:val="32"/>
          <w:szCs w:val="32"/>
          <w:rPrChange w:id="19" w:author="周玉红" w:date="2014-12-11T16:54:00Z">
            <w:rPr>
              <w:rFonts w:ascii="仿宋_GB2312" w:eastAsia="仿宋_GB2312" w:hAnsi="宋体" w:cs="宋体"/>
              <w:spacing w:val="8"/>
              <w:kern w:val="0"/>
              <w:sz w:val="32"/>
              <w:szCs w:val="32"/>
            </w:rPr>
          </w:rPrChange>
        </w:rPr>
        <w:t xml:space="preserve">,具有普遍约束力的行政管理性文件。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0"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1" w:author="周玉红" w:date="2014-12-11T16:54:00Z">
            <w:rPr>
              <w:rFonts w:ascii="仿宋_GB2312" w:eastAsia="仿宋_GB2312" w:hAnsi="宋体" w:cs="宋体" w:hint="eastAsia"/>
              <w:spacing w:val="8"/>
              <w:kern w:val="0"/>
              <w:sz w:val="32"/>
              <w:szCs w:val="32"/>
            </w:rPr>
          </w:rPrChange>
        </w:rPr>
        <w:t xml:space="preserve">　　第三条本省规范性文件的立项、起草、审查、决定、公布、备案和监督，适用本规定。</w:t>
      </w:r>
      <w:r w:rsidRPr="00586E0B">
        <w:rPr>
          <w:rFonts w:ascii="仿宋" w:eastAsia="仿宋" w:hAnsi="仿宋" w:cs="宋体"/>
          <w:spacing w:val="8"/>
          <w:kern w:val="0"/>
          <w:sz w:val="32"/>
          <w:szCs w:val="32"/>
          <w:rPrChange w:id="22"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3"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4" w:author="周玉红" w:date="2014-12-11T16:54:00Z">
            <w:rPr>
              <w:rFonts w:ascii="仿宋_GB2312" w:eastAsia="仿宋_GB2312" w:hAnsi="宋体" w:cs="宋体" w:hint="eastAsia"/>
              <w:spacing w:val="8"/>
              <w:kern w:val="0"/>
              <w:sz w:val="32"/>
              <w:szCs w:val="32"/>
            </w:rPr>
          </w:rPrChange>
        </w:rPr>
        <w:t xml:space="preserve">　　第四条下列机关可以制定规范性文件：</w:t>
      </w:r>
      <w:r w:rsidRPr="00586E0B">
        <w:rPr>
          <w:rFonts w:ascii="仿宋" w:eastAsia="仿宋" w:hAnsi="仿宋" w:cs="宋体"/>
          <w:spacing w:val="8"/>
          <w:kern w:val="0"/>
          <w:sz w:val="32"/>
          <w:szCs w:val="32"/>
          <w:rPrChange w:id="25"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6"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7" w:author="周玉红" w:date="2014-12-11T16:54:00Z">
            <w:rPr>
              <w:rFonts w:ascii="仿宋_GB2312" w:eastAsia="仿宋_GB2312" w:hAnsi="宋体" w:cs="宋体" w:hint="eastAsia"/>
              <w:spacing w:val="8"/>
              <w:kern w:val="0"/>
              <w:sz w:val="32"/>
              <w:szCs w:val="32"/>
            </w:rPr>
          </w:rPrChange>
        </w:rPr>
        <w:t xml:space="preserve">　　（一）省、设区的市、县（市、区）人民政府及其办公厅（室），乡镇人民政府；</w:t>
      </w:r>
      <w:r w:rsidRPr="00586E0B">
        <w:rPr>
          <w:rFonts w:ascii="仿宋" w:eastAsia="仿宋" w:hAnsi="仿宋" w:cs="宋体"/>
          <w:spacing w:val="8"/>
          <w:kern w:val="0"/>
          <w:sz w:val="32"/>
          <w:szCs w:val="32"/>
          <w:rPrChange w:id="28"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9"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30" w:author="周玉红" w:date="2014-12-11T16:54:00Z">
            <w:rPr>
              <w:rFonts w:ascii="仿宋_GB2312" w:eastAsia="仿宋_GB2312" w:hAnsi="宋体" w:cs="宋体" w:hint="eastAsia"/>
              <w:spacing w:val="8"/>
              <w:kern w:val="0"/>
              <w:sz w:val="32"/>
              <w:szCs w:val="32"/>
            </w:rPr>
          </w:rPrChange>
        </w:rPr>
        <w:t xml:space="preserve">　　（二）县级以上人民政府工作部门；</w:t>
      </w:r>
      <w:r w:rsidRPr="00586E0B">
        <w:rPr>
          <w:rFonts w:ascii="仿宋" w:eastAsia="仿宋" w:hAnsi="仿宋" w:cs="宋体"/>
          <w:spacing w:val="8"/>
          <w:kern w:val="0"/>
          <w:sz w:val="32"/>
          <w:szCs w:val="32"/>
          <w:rPrChange w:id="31"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32"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33" w:author="周玉红" w:date="2014-12-11T16:54:00Z">
            <w:rPr>
              <w:rFonts w:ascii="仿宋_GB2312" w:eastAsia="仿宋_GB2312" w:hAnsi="宋体" w:cs="宋体" w:hint="eastAsia"/>
              <w:spacing w:val="8"/>
              <w:kern w:val="0"/>
              <w:sz w:val="32"/>
              <w:szCs w:val="32"/>
            </w:rPr>
          </w:rPrChange>
        </w:rPr>
        <w:lastRenderedPageBreak/>
        <w:t xml:space="preserve">　　（三）法律、法规授权的具有管理公共事务职能的组织。</w:t>
      </w:r>
      <w:r w:rsidRPr="00586E0B">
        <w:rPr>
          <w:rFonts w:ascii="仿宋" w:eastAsia="仿宋" w:hAnsi="仿宋" w:cs="宋体"/>
          <w:spacing w:val="8"/>
          <w:kern w:val="0"/>
          <w:sz w:val="32"/>
          <w:szCs w:val="32"/>
          <w:rPrChange w:id="3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3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36" w:author="周玉红" w:date="2014-12-11T16:54:00Z">
            <w:rPr>
              <w:rFonts w:ascii="仿宋_GB2312" w:eastAsia="仿宋_GB2312" w:hAnsi="宋体" w:cs="宋体" w:hint="eastAsia"/>
              <w:spacing w:val="8"/>
              <w:kern w:val="0"/>
              <w:sz w:val="32"/>
              <w:szCs w:val="32"/>
            </w:rPr>
          </w:rPrChange>
        </w:rPr>
        <w:t xml:space="preserve">　　县级以上人民政府为完成某项任务而设立的议事协调机构、临时机构以及政府工作部门的内设机构、派出机构、临时机构，不得制定规范性文件。</w:t>
      </w:r>
      <w:r w:rsidRPr="00586E0B">
        <w:rPr>
          <w:rFonts w:ascii="仿宋" w:eastAsia="仿宋" w:hAnsi="仿宋" w:cs="宋体"/>
          <w:spacing w:val="8"/>
          <w:kern w:val="0"/>
          <w:sz w:val="32"/>
          <w:szCs w:val="32"/>
          <w:rPrChange w:id="37"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38"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39" w:author="周玉红" w:date="2014-12-11T16:54:00Z">
            <w:rPr>
              <w:rFonts w:ascii="仿宋_GB2312" w:eastAsia="仿宋_GB2312" w:hAnsi="宋体" w:cs="宋体" w:hint="eastAsia"/>
              <w:spacing w:val="8"/>
              <w:kern w:val="0"/>
              <w:sz w:val="32"/>
              <w:szCs w:val="32"/>
            </w:rPr>
          </w:rPrChange>
        </w:rPr>
        <w:t xml:space="preserve">　　第五条县级以上人民政府及其工作部门（</w:t>
      </w:r>
      <w:proofErr w:type="gramStart"/>
      <w:r w:rsidRPr="00586E0B">
        <w:rPr>
          <w:rFonts w:ascii="仿宋" w:eastAsia="仿宋" w:hAnsi="仿宋" w:cs="宋体" w:hint="eastAsia"/>
          <w:spacing w:val="8"/>
          <w:kern w:val="0"/>
          <w:sz w:val="32"/>
          <w:szCs w:val="32"/>
          <w:rPrChange w:id="40" w:author="周玉红" w:date="2014-12-11T16:54:00Z">
            <w:rPr>
              <w:rFonts w:ascii="仿宋_GB2312" w:eastAsia="仿宋_GB2312" w:hAnsi="宋体" w:cs="宋体" w:hint="eastAsia"/>
              <w:spacing w:val="8"/>
              <w:kern w:val="0"/>
              <w:sz w:val="32"/>
              <w:szCs w:val="32"/>
            </w:rPr>
          </w:rPrChange>
        </w:rPr>
        <w:t>含省以下</w:t>
      </w:r>
      <w:proofErr w:type="gramEnd"/>
      <w:r w:rsidRPr="00586E0B">
        <w:rPr>
          <w:rFonts w:ascii="仿宋" w:eastAsia="仿宋" w:hAnsi="仿宋" w:cs="宋体" w:hint="eastAsia"/>
          <w:spacing w:val="8"/>
          <w:kern w:val="0"/>
          <w:sz w:val="32"/>
          <w:szCs w:val="32"/>
          <w:rPrChange w:id="41" w:author="周玉红" w:date="2014-12-11T16:54:00Z">
            <w:rPr>
              <w:rFonts w:ascii="仿宋_GB2312" w:eastAsia="仿宋_GB2312" w:hAnsi="宋体" w:cs="宋体" w:hint="eastAsia"/>
              <w:spacing w:val="8"/>
              <w:kern w:val="0"/>
              <w:sz w:val="32"/>
              <w:szCs w:val="32"/>
            </w:rPr>
          </w:rPrChange>
        </w:rPr>
        <w:t>实行垂直管理的部门和法律、法规授权具有管理公共事务职能的组织，下同）负责本级政府和本部门规范性文件的制定工作。</w:t>
      </w:r>
      <w:r w:rsidRPr="00586E0B">
        <w:rPr>
          <w:rFonts w:ascii="仿宋" w:eastAsia="仿宋" w:hAnsi="仿宋" w:cs="宋体"/>
          <w:spacing w:val="8"/>
          <w:kern w:val="0"/>
          <w:sz w:val="32"/>
          <w:szCs w:val="32"/>
          <w:rPrChange w:id="42"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43"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44" w:author="周玉红" w:date="2014-12-11T16:54:00Z">
            <w:rPr>
              <w:rFonts w:ascii="仿宋_GB2312" w:eastAsia="仿宋_GB2312" w:hAnsi="宋体" w:cs="宋体" w:hint="eastAsia"/>
              <w:spacing w:val="8"/>
              <w:kern w:val="0"/>
              <w:sz w:val="32"/>
              <w:szCs w:val="32"/>
            </w:rPr>
          </w:rPrChange>
        </w:rPr>
        <w:t xml:space="preserve">　　县级以上人民政府法制机构负责本级政府以及政府工作部门规范性文件的合法性审查工作和下级人民政府规范性文件备案审查工作。县级以上人民政府工作部门的法制机构负责本部门规范性文件的合法性初审工作。</w:t>
      </w:r>
      <w:r w:rsidRPr="00586E0B">
        <w:rPr>
          <w:rFonts w:ascii="仿宋" w:eastAsia="仿宋" w:hAnsi="仿宋" w:cs="宋体"/>
          <w:spacing w:val="8"/>
          <w:kern w:val="0"/>
          <w:sz w:val="32"/>
          <w:szCs w:val="32"/>
          <w:rPrChange w:id="45"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46"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47" w:author="周玉红" w:date="2014-12-11T16:54:00Z">
            <w:rPr>
              <w:rFonts w:ascii="仿宋_GB2312" w:eastAsia="仿宋_GB2312" w:hAnsi="宋体" w:cs="宋体" w:hint="eastAsia"/>
              <w:spacing w:val="8"/>
              <w:kern w:val="0"/>
              <w:sz w:val="32"/>
              <w:szCs w:val="32"/>
            </w:rPr>
          </w:rPrChange>
        </w:rPr>
        <w:t xml:space="preserve">　　第六条规范性文件的制定应当遵循下列原则：</w:t>
      </w:r>
      <w:r w:rsidRPr="00586E0B">
        <w:rPr>
          <w:rFonts w:ascii="仿宋" w:eastAsia="仿宋" w:hAnsi="仿宋" w:cs="宋体"/>
          <w:spacing w:val="8"/>
          <w:kern w:val="0"/>
          <w:sz w:val="32"/>
          <w:szCs w:val="32"/>
          <w:rPrChange w:id="48"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49"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50" w:author="周玉红" w:date="2014-12-11T16:54:00Z">
            <w:rPr>
              <w:rFonts w:ascii="仿宋_GB2312" w:eastAsia="仿宋_GB2312" w:hAnsi="宋体" w:cs="宋体" w:hint="eastAsia"/>
              <w:spacing w:val="8"/>
              <w:kern w:val="0"/>
              <w:sz w:val="32"/>
              <w:szCs w:val="32"/>
            </w:rPr>
          </w:rPrChange>
        </w:rPr>
        <w:t xml:space="preserve">　　（一）依照法定职权和程序；</w:t>
      </w:r>
      <w:r w:rsidRPr="00586E0B">
        <w:rPr>
          <w:rFonts w:ascii="仿宋" w:eastAsia="仿宋" w:hAnsi="仿宋" w:cs="宋体"/>
          <w:spacing w:val="8"/>
          <w:kern w:val="0"/>
          <w:sz w:val="32"/>
          <w:szCs w:val="32"/>
          <w:rPrChange w:id="51"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52"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53" w:author="周玉红" w:date="2014-12-11T16:54:00Z">
            <w:rPr>
              <w:rFonts w:ascii="仿宋_GB2312" w:eastAsia="仿宋_GB2312" w:hAnsi="宋体" w:cs="宋体" w:hint="eastAsia"/>
              <w:spacing w:val="8"/>
              <w:kern w:val="0"/>
              <w:sz w:val="32"/>
              <w:szCs w:val="32"/>
            </w:rPr>
          </w:rPrChange>
        </w:rPr>
        <w:t xml:space="preserve">　　（二）体现法制统一和政令畅通；</w:t>
      </w:r>
      <w:r w:rsidRPr="00586E0B">
        <w:rPr>
          <w:rFonts w:ascii="仿宋" w:eastAsia="仿宋" w:hAnsi="仿宋" w:cs="宋体"/>
          <w:spacing w:val="8"/>
          <w:kern w:val="0"/>
          <w:sz w:val="32"/>
          <w:szCs w:val="32"/>
          <w:rPrChange w:id="5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5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56" w:author="周玉红" w:date="2014-12-11T16:54:00Z">
            <w:rPr>
              <w:rFonts w:ascii="仿宋_GB2312" w:eastAsia="仿宋_GB2312" w:hAnsi="宋体" w:cs="宋体" w:hint="eastAsia"/>
              <w:spacing w:val="8"/>
              <w:kern w:val="0"/>
              <w:sz w:val="32"/>
              <w:szCs w:val="32"/>
            </w:rPr>
          </w:rPrChange>
        </w:rPr>
        <w:t xml:space="preserve">　　（三）保障公民、法人或者其他组织的合法权益；</w:t>
      </w:r>
      <w:r w:rsidRPr="00586E0B">
        <w:rPr>
          <w:rFonts w:ascii="仿宋" w:eastAsia="仿宋" w:hAnsi="仿宋" w:cs="宋体"/>
          <w:spacing w:val="8"/>
          <w:kern w:val="0"/>
          <w:sz w:val="32"/>
          <w:szCs w:val="32"/>
          <w:rPrChange w:id="57"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58"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59" w:author="周玉红" w:date="2014-12-11T16:54:00Z">
            <w:rPr>
              <w:rFonts w:ascii="仿宋_GB2312" w:eastAsia="仿宋_GB2312" w:hAnsi="宋体" w:cs="宋体" w:hint="eastAsia"/>
              <w:spacing w:val="8"/>
              <w:kern w:val="0"/>
              <w:sz w:val="32"/>
              <w:szCs w:val="32"/>
            </w:rPr>
          </w:rPrChange>
        </w:rPr>
        <w:t xml:space="preserve">　　（四）坚持权力和责任相统一；</w:t>
      </w:r>
      <w:r w:rsidRPr="00586E0B">
        <w:rPr>
          <w:rFonts w:ascii="仿宋" w:eastAsia="仿宋" w:hAnsi="仿宋" w:cs="宋体"/>
          <w:spacing w:val="8"/>
          <w:kern w:val="0"/>
          <w:sz w:val="32"/>
          <w:szCs w:val="32"/>
          <w:rPrChange w:id="60"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61"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62" w:author="周玉红" w:date="2014-12-11T16:54:00Z">
            <w:rPr>
              <w:rFonts w:ascii="仿宋_GB2312" w:eastAsia="仿宋_GB2312" w:hAnsi="宋体" w:cs="宋体" w:hint="eastAsia"/>
              <w:spacing w:val="8"/>
              <w:kern w:val="0"/>
              <w:sz w:val="32"/>
              <w:szCs w:val="32"/>
            </w:rPr>
          </w:rPrChange>
        </w:rPr>
        <w:t xml:space="preserve">　　（五）精简、效能、规范、公开。</w:t>
      </w:r>
      <w:r w:rsidRPr="00586E0B">
        <w:rPr>
          <w:rFonts w:ascii="仿宋" w:eastAsia="仿宋" w:hAnsi="仿宋" w:cs="宋体"/>
          <w:spacing w:val="8"/>
          <w:kern w:val="0"/>
          <w:sz w:val="32"/>
          <w:szCs w:val="32"/>
          <w:rPrChange w:id="63"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64"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65" w:author="周玉红" w:date="2014-12-11T16:54:00Z">
            <w:rPr>
              <w:rFonts w:ascii="仿宋_GB2312" w:eastAsia="仿宋_GB2312" w:hAnsi="宋体" w:cs="宋体" w:hint="eastAsia"/>
              <w:spacing w:val="8"/>
              <w:kern w:val="0"/>
              <w:sz w:val="32"/>
              <w:szCs w:val="32"/>
            </w:rPr>
          </w:rPrChange>
        </w:rPr>
        <w:t xml:space="preserve">　　第七条规范性文件不得规定下列内容：</w:t>
      </w:r>
      <w:r w:rsidRPr="00586E0B">
        <w:rPr>
          <w:rFonts w:ascii="仿宋" w:eastAsia="仿宋" w:hAnsi="仿宋" w:cs="宋体"/>
          <w:spacing w:val="8"/>
          <w:kern w:val="0"/>
          <w:sz w:val="32"/>
          <w:szCs w:val="32"/>
          <w:rPrChange w:id="66"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67"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68" w:author="周玉红" w:date="2014-12-11T16:54:00Z">
            <w:rPr>
              <w:rFonts w:ascii="仿宋_GB2312" w:eastAsia="仿宋_GB2312" w:hAnsi="宋体" w:cs="宋体" w:hint="eastAsia"/>
              <w:spacing w:val="8"/>
              <w:kern w:val="0"/>
              <w:sz w:val="32"/>
              <w:szCs w:val="32"/>
            </w:rPr>
          </w:rPrChange>
        </w:rPr>
        <w:t xml:space="preserve">　　（一）设定行政许可、非行政许可审批、行政处罚、行政强制措施、行政事业性收费和征收、减免税费等事项；</w:t>
      </w:r>
      <w:r w:rsidRPr="00586E0B">
        <w:rPr>
          <w:rFonts w:ascii="仿宋" w:eastAsia="仿宋" w:hAnsi="仿宋" w:cs="宋体"/>
          <w:spacing w:val="8"/>
          <w:kern w:val="0"/>
          <w:sz w:val="32"/>
          <w:szCs w:val="32"/>
          <w:rPrChange w:id="69"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70"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71" w:author="周玉红" w:date="2014-12-11T16:54:00Z">
            <w:rPr>
              <w:rFonts w:ascii="仿宋_GB2312" w:eastAsia="仿宋_GB2312" w:hAnsi="宋体" w:cs="宋体" w:hint="eastAsia"/>
              <w:spacing w:val="8"/>
              <w:kern w:val="0"/>
              <w:sz w:val="32"/>
              <w:szCs w:val="32"/>
            </w:rPr>
          </w:rPrChange>
        </w:rPr>
        <w:lastRenderedPageBreak/>
        <w:t xml:space="preserve">　　（二）设定涉及地方保护和行业保护的事项；</w:t>
      </w:r>
      <w:r w:rsidRPr="00586E0B">
        <w:rPr>
          <w:rFonts w:ascii="仿宋" w:eastAsia="仿宋" w:hAnsi="仿宋" w:cs="宋体"/>
          <w:spacing w:val="8"/>
          <w:kern w:val="0"/>
          <w:sz w:val="32"/>
          <w:szCs w:val="32"/>
          <w:rPrChange w:id="72"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73"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74" w:author="周玉红" w:date="2014-12-11T16:54:00Z">
            <w:rPr>
              <w:rFonts w:ascii="仿宋_GB2312" w:eastAsia="仿宋_GB2312" w:hAnsi="宋体" w:cs="宋体" w:hint="eastAsia"/>
              <w:spacing w:val="8"/>
              <w:kern w:val="0"/>
              <w:sz w:val="32"/>
              <w:szCs w:val="32"/>
            </w:rPr>
          </w:rPrChange>
        </w:rPr>
        <w:t xml:space="preserve">　　（三）增设公民、法人或者其他组织的义务，增加影响公民、法人或者其他组织权利的事项；</w:t>
      </w:r>
      <w:r w:rsidRPr="00586E0B">
        <w:rPr>
          <w:rFonts w:ascii="仿宋" w:eastAsia="仿宋" w:hAnsi="仿宋" w:cs="宋体"/>
          <w:spacing w:val="8"/>
          <w:kern w:val="0"/>
          <w:sz w:val="32"/>
          <w:szCs w:val="32"/>
          <w:rPrChange w:id="75"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76"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77" w:author="周玉红" w:date="2014-12-11T16:54:00Z">
            <w:rPr>
              <w:rFonts w:ascii="仿宋_GB2312" w:eastAsia="仿宋_GB2312" w:hAnsi="宋体" w:cs="宋体" w:hint="eastAsia"/>
              <w:spacing w:val="8"/>
              <w:kern w:val="0"/>
              <w:sz w:val="32"/>
              <w:szCs w:val="32"/>
            </w:rPr>
          </w:rPrChange>
        </w:rPr>
        <w:t xml:space="preserve">　　（四）其他违反法律、法规、规章规定的事项。</w:t>
      </w:r>
      <w:r w:rsidRPr="00586E0B">
        <w:rPr>
          <w:rFonts w:ascii="仿宋" w:eastAsia="仿宋" w:hAnsi="仿宋" w:cs="宋体"/>
          <w:spacing w:val="8"/>
          <w:kern w:val="0"/>
          <w:sz w:val="32"/>
          <w:szCs w:val="32"/>
          <w:rPrChange w:id="78"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79"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80" w:author="周玉红" w:date="2014-12-11T16:54:00Z">
            <w:rPr>
              <w:rFonts w:ascii="仿宋_GB2312" w:eastAsia="仿宋_GB2312" w:hAnsi="宋体" w:cs="宋体" w:hint="eastAsia"/>
              <w:spacing w:val="8"/>
              <w:kern w:val="0"/>
              <w:sz w:val="32"/>
              <w:szCs w:val="32"/>
            </w:rPr>
          </w:rPrChange>
        </w:rPr>
        <w:t xml:space="preserve">　　第八条设区的市人民政府可以根据行政管理工作的需要，制定规范性文件立项工作计划，也可以根据实际需要即时立项。</w:t>
      </w:r>
      <w:r w:rsidRPr="00586E0B">
        <w:rPr>
          <w:rFonts w:ascii="仿宋" w:eastAsia="仿宋" w:hAnsi="仿宋" w:cs="宋体"/>
          <w:spacing w:val="8"/>
          <w:kern w:val="0"/>
          <w:sz w:val="32"/>
          <w:szCs w:val="32"/>
          <w:rPrChange w:id="81"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82"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83" w:author="周玉红" w:date="2014-12-11T16:54:00Z">
            <w:rPr>
              <w:rFonts w:ascii="仿宋_GB2312" w:eastAsia="仿宋_GB2312" w:hAnsi="宋体" w:cs="宋体" w:hint="eastAsia"/>
              <w:spacing w:val="8"/>
              <w:kern w:val="0"/>
              <w:sz w:val="32"/>
              <w:szCs w:val="32"/>
            </w:rPr>
          </w:rPrChange>
        </w:rPr>
        <w:t xml:space="preserve">　　第九条规范性文件由制定机关组织起草，可以请有关专家参加或者委托有关专家负责起草工作。起草规范性文件应当广泛听取有关部门、组织和行政管理相对人及专家的意见。相关部门对规范性文件草案内容存有较大分歧意见的，起草部门应当进行协商，协商不成的，报本级人民政府协调或者裁定。</w:t>
      </w:r>
      <w:r w:rsidRPr="00586E0B">
        <w:rPr>
          <w:rFonts w:ascii="仿宋" w:eastAsia="仿宋" w:hAnsi="仿宋" w:cs="宋体"/>
          <w:spacing w:val="8"/>
          <w:kern w:val="0"/>
          <w:sz w:val="32"/>
          <w:szCs w:val="32"/>
          <w:rPrChange w:id="8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8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86" w:author="周玉红" w:date="2014-12-11T16:54:00Z">
            <w:rPr>
              <w:rFonts w:ascii="仿宋_GB2312" w:eastAsia="仿宋_GB2312" w:hAnsi="宋体" w:cs="宋体" w:hint="eastAsia"/>
              <w:spacing w:val="8"/>
              <w:kern w:val="0"/>
              <w:sz w:val="32"/>
              <w:szCs w:val="32"/>
            </w:rPr>
          </w:rPrChange>
        </w:rPr>
        <w:t xml:space="preserve">　　第十条规范性文件涉及政府重大投资项目、重大公共基础设施、公用事业价格调整、企业改制、土地征用、房屋拆迁、环境保护、教育医疗、社会保障制度改革等公共利益或者与人民群众切身利益密切相关的事项，起草部门应当组织进行社会风险评估。</w:t>
      </w:r>
      <w:r w:rsidRPr="00586E0B">
        <w:rPr>
          <w:rFonts w:ascii="仿宋" w:eastAsia="仿宋" w:hAnsi="仿宋" w:cs="宋体"/>
          <w:spacing w:val="8"/>
          <w:kern w:val="0"/>
          <w:sz w:val="32"/>
          <w:szCs w:val="32"/>
          <w:rPrChange w:id="87"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88"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89" w:author="周玉红" w:date="2014-12-11T16:54:00Z">
            <w:rPr>
              <w:rFonts w:ascii="仿宋_GB2312" w:eastAsia="仿宋_GB2312" w:hAnsi="宋体" w:cs="宋体" w:hint="eastAsia"/>
              <w:spacing w:val="8"/>
              <w:kern w:val="0"/>
              <w:sz w:val="32"/>
              <w:szCs w:val="32"/>
            </w:rPr>
          </w:rPrChange>
        </w:rPr>
        <w:t xml:space="preserve">　　第十一条制定规范性文件实行合法性审查制度。县级以上人民政府或者工作部门制定的规范性文件，应当在提交审议决定前，由本级政府法制机构或者本部门法制机构进行合法性审查。</w:t>
      </w:r>
      <w:r w:rsidRPr="00586E0B">
        <w:rPr>
          <w:rFonts w:ascii="仿宋" w:eastAsia="仿宋" w:hAnsi="仿宋" w:cs="宋体"/>
          <w:spacing w:val="8"/>
          <w:kern w:val="0"/>
          <w:sz w:val="32"/>
          <w:szCs w:val="32"/>
          <w:rPrChange w:id="90"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91"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92" w:author="周玉红" w:date="2014-12-11T16:54:00Z">
            <w:rPr>
              <w:rFonts w:ascii="仿宋_GB2312" w:eastAsia="仿宋_GB2312" w:hAnsi="宋体" w:cs="宋体" w:hint="eastAsia"/>
              <w:spacing w:val="8"/>
              <w:kern w:val="0"/>
              <w:sz w:val="32"/>
              <w:szCs w:val="32"/>
            </w:rPr>
          </w:rPrChange>
        </w:rPr>
        <w:lastRenderedPageBreak/>
        <w:t xml:space="preserve">　　县级以上人民政府工作部门制定规范性文件，应当在公布前报送本级政府法制机构进行合法性审查，公布后</w:t>
      </w:r>
      <w:r w:rsidRPr="00586E0B">
        <w:rPr>
          <w:rFonts w:ascii="仿宋" w:eastAsia="仿宋" w:hAnsi="仿宋" w:cs="宋体"/>
          <w:spacing w:val="8"/>
          <w:kern w:val="0"/>
          <w:sz w:val="32"/>
          <w:szCs w:val="32"/>
          <w:rPrChange w:id="93" w:author="周玉红" w:date="2014-12-11T16:54:00Z">
            <w:rPr>
              <w:rFonts w:ascii="仿宋_GB2312" w:eastAsia="仿宋_GB2312" w:hAnsi="宋体" w:cs="宋体"/>
              <w:spacing w:val="8"/>
              <w:kern w:val="0"/>
              <w:sz w:val="32"/>
              <w:szCs w:val="32"/>
            </w:rPr>
          </w:rPrChange>
        </w:rPr>
        <w:t xml:space="preserve">15日内报送备案。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94"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95" w:author="周玉红" w:date="2014-12-11T16:54:00Z">
            <w:rPr>
              <w:rFonts w:ascii="仿宋_GB2312" w:eastAsia="仿宋_GB2312" w:hAnsi="宋体" w:cs="宋体" w:hint="eastAsia"/>
              <w:spacing w:val="8"/>
              <w:kern w:val="0"/>
              <w:sz w:val="32"/>
              <w:szCs w:val="32"/>
            </w:rPr>
          </w:rPrChange>
        </w:rPr>
        <w:t xml:space="preserve">　　县级以上人民政府和乡镇人民政府制定的规范性文件，应当在公布后</w:t>
      </w:r>
      <w:r w:rsidRPr="00586E0B">
        <w:rPr>
          <w:rFonts w:ascii="仿宋" w:eastAsia="仿宋" w:hAnsi="仿宋" w:cs="宋体"/>
          <w:spacing w:val="8"/>
          <w:kern w:val="0"/>
          <w:sz w:val="32"/>
          <w:szCs w:val="32"/>
          <w:rPrChange w:id="96" w:author="周玉红" w:date="2014-12-11T16:54:00Z">
            <w:rPr>
              <w:rFonts w:ascii="仿宋_GB2312" w:eastAsia="仿宋_GB2312" w:hAnsi="宋体" w:cs="宋体"/>
              <w:spacing w:val="8"/>
              <w:kern w:val="0"/>
              <w:sz w:val="32"/>
              <w:szCs w:val="32"/>
            </w:rPr>
          </w:rPrChange>
        </w:rPr>
        <w:t xml:space="preserve">15日内向上级人民政府报送备案。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97"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98" w:author="周玉红" w:date="2014-12-11T16:54:00Z">
            <w:rPr>
              <w:rFonts w:ascii="仿宋_GB2312" w:eastAsia="仿宋_GB2312" w:hAnsi="宋体" w:cs="宋体" w:hint="eastAsia"/>
              <w:spacing w:val="8"/>
              <w:kern w:val="0"/>
              <w:sz w:val="32"/>
              <w:szCs w:val="32"/>
            </w:rPr>
          </w:rPrChange>
        </w:rPr>
        <w:t xml:space="preserve">　　设区的市人民政府列入立项工作计划的规范性文件，可以参照《河北省地方政府立法规定》规定的程序进行审查。</w:t>
      </w:r>
      <w:r w:rsidRPr="00586E0B">
        <w:rPr>
          <w:rFonts w:ascii="仿宋" w:eastAsia="仿宋" w:hAnsi="仿宋" w:cs="宋体"/>
          <w:spacing w:val="8"/>
          <w:kern w:val="0"/>
          <w:sz w:val="32"/>
          <w:szCs w:val="32"/>
          <w:rPrChange w:id="99"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00"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01" w:author="周玉红" w:date="2014-12-11T16:54:00Z">
            <w:rPr>
              <w:rFonts w:ascii="仿宋_GB2312" w:eastAsia="仿宋_GB2312" w:hAnsi="宋体" w:cs="宋体" w:hint="eastAsia"/>
              <w:spacing w:val="8"/>
              <w:kern w:val="0"/>
              <w:sz w:val="32"/>
              <w:szCs w:val="32"/>
            </w:rPr>
          </w:rPrChange>
        </w:rPr>
        <w:t xml:space="preserve">　　第十二条政府工作部门报送政府法制机构对规范性文件进行合法性审查，应当提交下列材料：</w:t>
      </w:r>
      <w:r w:rsidRPr="00586E0B">
        <w:rPr>
          <w:rFonts w:ascii="仿宋" w:eastAsia="仿宋" w:hAnsi="仿宋" w:cs="宋体"/>
          <w:spacing w:val="8"/>
          <w:kern w:val="0"/>
          <w:sz w:val="32"/>
          <w:szCs w:val="32"/>
          <w:rPrChange w:id="102"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03"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04" w:author="周玉红" w:date="2014-12-11T16:54:00Z">
            <w:rPr>
              <w:rFonts w:ascii="仿宋_GB2312" w:eastAsia="仿宋_GB2312" w:hAnsi="宋体" w:cs="宋体" w:hint="eastAsia"/>
              <w:spacing w:val="8"/>
              <w:kern w:val="0"/>
              <w:sz w:val="32"/>
              <w:szCs w:val="32"/>
            </w:rPr>
          </w:rPrChange>
        </w:rPr>
        <w:t xml:space="preserve">　　（一）报送审查的公函和部门法制机构初审意见函；</w:t>
      </w:r>
      <w:r w:rsidRPr="00586E0B">
        <w:rPr>
          <w:rFonts w:ascii="仿宋" w:eastAsia="仿宋" w:hAnsi="仿宋" w:cs="宋体"/>
          <w:spacing w:val="8"/>
          <w:kern w:val="0"/>
          <w:sz w:val="32"/>
          <w:szCs w:val="32"/>
          <w:rPrChange w:id="105"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06"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07" w:author="周玉红" w:date="2014-12-11T16:54:00Z">
            <w:rPr>
              <w:rFonts w:ascii="仿宋_GB2312" w:eastAsia="仿宋_GB2312" w:hAnsi="宋体" w:cs="宋体" w:hint="eastAsia"/>
              <w:spacing w:val="8"/>
              <w:kern w:val="0"/>
              <w:sz w:val="32"/>
              <w:szCs w:val="32"/>
            </w:rPr>
          </w:rPrChange>
        </w:rPr>
        <w:t xml:space="preserve">　　（二）规范性文件草案的起草说明和纸质、电子文本；</w:t>
      </w:r>
      <w:r w:rsidRPr="00586E0B">
        <w:rPr>
          <w:rFonts w:ascii="仿宋" w:eastAsia="仿宋" w:hAnsi="仿宋" w:cs="宋体"/>
          <w:spacing w:val="8"/>
          <w:kern w:val="0"/>
          <w:sz w:val="32"/>
          <w:szCs w:val="32"/>
          <w:rPrChange w:id="108"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09"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10" w:author="周玉红" w:date="2014-12-11T16:54:00Z">
            <w:rPr>
              <w:rFonts w:ascii="仿宋_GB2312" w:eastAsia="仿宋_GB2312" w:hAnsi="宋体" w:cs="宋体" w:hint="eastAsia"/>
              <w:spacing w:val="8"/>
              <w:kern w:val="0"/>
              <w:sz w:val="32"/>
              <w:szCs w:val="32"/>
            </w:rPr>
          </w:rPrChange>
        </w:rPr>
        <w:t xml:space="preserve">　　（三）法律、法规和规章等依据；</w:t>
      </w:r>
      <w:r w:rsidRPr="00586E0B">
        <w:rPr>
          <w:rFonts w:ascii="仿宋" w:eastAsia="仿宋" w:hAnsi="仿宋" w:cs="宋体"/>
          <w:spacing w:val="8"/>
          <w:kern w:val="0"/>
          <w:sz w:val="32"/>
          <w:szCs w:val="32"/>
          <w:rPrChange w:id="111"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12"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13" w:author="周玉红" w:date="2014-12-11T16:54:00Z">
            <w:rPr>
              <w:rFonts w:ascii="仿宋_GB2312" w:eastAsia="仿宋_GB2312" w:hAnsi="宋体" w:cs="宋体" w:hint="eastAsia"/>
              <w:spacing w:val="8"/>
              <w:kern w:val="0"/>
              <w:sz w:val="32"/>
              <w:szCs w:val="32"/>
            </w:rPr>
          </w:rPrChange>
        </w:rPr>
        <w:t xml:space="preserve">　　（四）征求意见或者进行社会风险评估的有关材料及有关参考资料。</w:t>
      </w:r>
      <w:r w:rsidRPr="00586E0B">
        <w:rPr>
          <w:rFonts w:ascii="仿宋" w:eastAsia="仿宋" w:hAnsi="仿宋" w:cs="宋体"/>
          <w:spacing w:val="8"/>
          <w:kern w:val="0"/>
          <w:sz w:val="32"/>
          <w:szCs w:val="32"/>
          <w:rPrChange w:id="11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1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16" w:author="周玉红" w:date="2014-12-11T16:54:00Z">
            <w:rPr>
              <w:rFonts w:ascii="仿宋_GB2312" w:eastAsia="仿宋_GB2312" w:hAnsi="宋体" w:cs="宋体" w:hint="eastAsia"/>
              <w:spacing w:val="8"/>
              <w:kern w:val="0"/>
              <w:sz w:val="32"/>
              <w:szCs w:val="32"/>
            </w:rPr>
          </w:rPrChange>
        </w:rPr>
        <w:t xml:space="preserve">　　第十三条规范性文件的起草说明应当包括下列内容：</w:t>
      </w:r>
      <w:r w:rsidRPr="00586E0B">
        <w:rPr>
          <w:rFonts w:ascii="仿宋" w:eastAsia="仿宋" w:hAnsi="仿宋" w:cs="宋体"/>
          <w:spacing w:val="8"/>
          <w:kern w:val="0"/>
          <w:sz w:val="32"/>
          <w:szCs w:val="32"/>
          <w:rPrChange w:id="117"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18"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19" w:author="周玉红" w:date="2014-12-11T16:54:00Z">
            <w:rPr>
              <w:rFonts w:ascii="仿宋_GB2312" w:eastAsia="仿宋_GB2312" w:hAnsi="宋体" w:cs="宋体" w:hint="eastAsia"/>
              <w:spacing w:val="8"/>
              <w:kern w:val="0"/>
              <w:sz w:val="32"/>
              <w:szCs w:val="32"/>
            </w:rPr>
          </w:rPrChange>
        </w:rPr>
        <w:t xml:space="preserve">　　（一）制定的必要性和可行性；</w:t>
      </w:r>
      <w:r w:rsidRPr="00586E0B">
        <w:rPr>
          <w:rFonts w:ascii="仿宋" w:eastAsia="仿宋" w:hAnsi="仿宋" w:cs="宋体"/>
          <w:spacing w:val="8"/>
          <w:kern w:val="0"/>
          <w:sz w:val="32"/>
          <w:szCs w:val="32"/>
          <w:rPrChange w:id="120"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21"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22" w:author="周玉红" w:date="2014-12-11T16:54:00Z">
            <w:rPr>
              <w:rFonts w:ascii="仿宋_GB2312" w:eastAsia="仿宋_GB2312" w:hAnsi="宋体" w:cs="宋体" w:hint="eastAsia"/>
              <w:spacing w:val="8"/>
              <w:kern w:val="0"/>
              <w:sz w:val="32"/>
              <w:szCs w:val="32"/>
            </w:rPr>
          </w:rPrChange>
        </w:rPr>
        <w:t xml:space="preserve">　　（二）法律、法规和规章的有关规定；</w:t>
      </w:r>
      <w:r w:rsidRPr="00586E0B">
        <w:rPr>
          <w:rFonts w:ascii="仿宋" w:eastAsia="仿宋" w:hAnsi="仿宋" w:cs="宋体"/>
          <w:spacing w:val="8"/>
          <w:kern w:val="0"/>
          <w:sz w:val="32"/>
          <w:szCs w:val="32"/>
          <w:rPrChange w:id="123"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24"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25" w:author="周玉红" w:date="2014-12-11T16:54:00Z">
            <w:rPr>
              <w:rFonts w:ascii="仿宋_GB2312" w:eastAsia="仿宋_GB2312" w:hAnsi="宋体" w:cs="宋体" w:hint="eastAsia"/>
              <w:spacing w:val="8"/>
              <w:kern w:val="0"/>
              <w:sz w:val="32"/>
              <w:szCs w:val="32"/>
            </w:rPr>
          </w:rPrChange>
        </w:rPr>
        <w:t xml:space="preserve">　　（三）拟解决的主要问题以及采取的主要措施；</w:t>
      </w:r>
      <w:r w:rsidRPr="00586E0B">
        <w:rPr>
          <w:rFonts w:ascii="仿宋" w:eastAsia="仿宋" w:hAnsi="仿宋" w:cs="宋体"/>
          <w:spacing w:val="8"/>
          <w:kern w:val="0"/>
          <w:sz w:val="32"/>
          <w:szCs w:val="32"/>
          <w:rPrChange w:id="126"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27"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28" w:author="周玉红" w:date="2014-12-11T16:54:00Z">
            <w:rPr>
              <w:rFonts w:ascii="仿宋_GB2312" w:eastAsia="仿宋_GB2312" w:hAnsi="宋体" w:cs="宋体" w:hint="eastAsia"/>
              <w:spacing w:val="8"/>
              <w:kern w:val="0"/>
              <w:sz w:val="32"/>
              <w:szCs w:val="32"/>
            </w:rPr>
          </w:rPrChange>
        </w:rPr>
        <w:t xml:space="preserve">　　（四）采纳有关部门、专家或者社会公众意见情况。</w:t>
      </w:r>
      <w:r w:rsidRPr="00586E0B">
        <w:rPr>
          <w:rFonts w:ascii="仿宋" w:eastAsia="仿宋" w:hAnsi="仿宋" w:cs="宋体"/>
          <w:spacing w:val="8"/>
          <w:kern w:val="0"/>
          <w:sz w:val="32"/>
          <w:szCs w:val="32"/>
          <w:rPrChange w:id="129"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30"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31" w:author="周玉红" w:date="2014-12-11T16:54:00Z">
            <w:rPr>
              <w:rFonts w:ascii="仿宋_GB2312" w:eastAsia="仿宋_GB2312" w:hAnsi="宋体" w:cs="宋体" w:hint="eastAsia"/>
              <w:spacing w:val="8"/>
              <w:kern w:val="0"/>
              <w:sz w:val="32"/>
              <w:szCs w:val="32"/>
            </w:rPr>
          </w:rPrChange>
        </w:rPr>
        <w:t xml:space="preserve">　　进行社会风险评估的，应当说明评估结果采纳情况。</w:t>
      </w:r>
      <w:r w:rsidRPr="00586E0B">
        <w:rPr>
          <w:rFonts w:ascii="仿宋" w:eastAsia="仿宋" w:hAnsi="仿宋" w:cs="宋体"/>
          <w:spacing w:val="8"/>
          <w:kern w:val="0"/>
          <w:sz w:val="32"/>
          <w:szCs w:val="32"/>
          <w:rPrChange w:id="132"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33"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34" w:author="周玉红" w:date="2014-12-11T16:54:00Z">
            <w:rPr>
              <w:rFonts w:ascii="仿宋_GB2312" w:eastAsia="仿宋_GB2312" w:hAnsi="宋体" w:cs="宋体" w:hint="eastAsia"/>
              <w:spacing w:val="8"/>
              <w:kern w:val="0"/>
              <w:sz w:val="32"/>
              <w:szCs w:val="32"/>
            </w:rPr>
          </w:rPrChange>
        </w:rPr>
        <w:lastRenderedPageBreak/>
        <w:t xml:space="preserve">　　第十四条政府法制机构对部门报送的规范性文件草案进行合法性审查时，需要报送部门补充提供有关材料或者说明情况的，报送部门应当按要求提供；需要补充征求其他有关部门意见的，有关部门应当在规定时间内以书面形式向政府法制机构反馈意见。</w:t>
      </w:r>
      <w:r w:rsidRPr="00586E0B">
        <w:rPr>
          <w:rFonts w:ascii="仿宋" w:eastAsia="仿宋" w:hAnsi="仿宋" w:cs="宋体"/>
          <w:spacing w:val="8"/>
          <w:kern w:val="0"/>
          <w:sz w:val="32"/>
          <w:szCs w:val="32"/>
          <w:rPrChange w:id="135"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36"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37" w:author="周玉红" w:date="2014-12-11T16:54:00Z">
            <w:rPr>
              <w:rFonts w:ascii="仿宋_GB2312" w:eastAsia="仿宋_GB2312" w:hAnsi="宋体" w:cs="宋体" w:hint="eastAsia"/>
              <w:spacing w:val="8"/>
              <w:kern w:val="0"/>
              <w:sz w:val="32"/>
              <w:szCs w:val="32"/>
            </w:rPr>
          </w:rPrChange>
        </w:rPr>
        <w:t xml:space="preserve">　　第十五条政府法制机构应当对规范性文件的下列内容进行合法性审查：</w:t>
      </w:r>
      <w:r w:rsidRPr="00586E0B">
        <w:rPr>
          <w:rFonts w:ascii="仿宋" w:eastAsia="仿宋" w:hAnsi="仿宋" w:cs="宋体"/>
          <w:spacing w:val="8"/>
          <w:kern w:val="0"/>
          <w:sz w:val="32"/>
          <w:szCs w:val="32"/>
          <w:rPrChange w:id="138"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39"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40" w:author="周玉红" w:date="2014-12-11T16:54:00Z">
            <w:rPr>
              <w:rFonts w:ascii="仿宋_GB2312" w:eastAsia="仿宋_GB2312" w:hAnsi="宋体" w:cs="宋体" w:hint="eastAsia"/>
              <w:spacing w:val="8"/>
              <w:kern w:val="0"/>
              <w:sz w:val="32"/>
              <w:szCs w:val="32"/>
            </w:rPr>
          </w:rPrChange>
        </w:rPr>
        <w:t xml:space="preserve">　　（一）是否超越制定机关的法定职权或者法律、法规、规章的授权范围</w:t>
      </w:r>
      <w:r w:rsidRPr="00586E0B">
        <w:rPr>
          <w:rFonts w:ascii="仿宋" w:eastAsia="仿宋" w:hAnsi="仿宋" w:cs="宋体"/>
          <w:spacing w:val="8"/>
          <w:kern w:val="0"/>
          <w:sz w:val="32"/>
          <w:szCs w:val="32"/>
          <w:rPrChange w:id="141"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42"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43" w:author="周玉红" w:date="2014-12-11T16:54:00Z">
            <w:rPr>
              <w:rFonts w:ascii="仿宋_GB2312" w:eastAsia="仿宋_GB2312" w:hAnsi="宋体" w:cs="宋体" w:hint="eastAsia"/>
              <w:spacing w:val="8"/>
              <w:kern w:val="0"/>
              <w:sz w:val="32"/>
              <w:szCs w:val="32"/>
            </w:rPr>
          </w:rPrChange>
        </w:rPr>
        <w:t xml:space="preserve">　　（二）是否与法律、法规、规章相抵触</w:t>
      </w:r>
      <w:r w:rsidRPr="00586E0B">
        <w:rPr>
          <w:rFonts w:ascii="仿宋" w:eastAsia="仿宋" w:hAnsi="仿宋" w:cs="宋体"/>
          <w:spacing w:val="8"/>
          <w:kern w:val="0"/>
          <w:sz w:val="32"/>
          <w:szCs w:val="32"/>
          <w:rPrChange w:id="14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4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46" w:author="周玉红" w:date="2014-12-11T16:54:00Z">
            <w:rPr>
              <w:rFonts w:ascii="仿宋_GB2312" w:eastAsia="仿宋_GB2312" w:hAnsi="宋体" w:cs="宋体" w:hint="eastAsia"/>
              <w:spacing w:val="8"/>
              <w:kern w:val="0"/>
              <w:sz w:val="32"/>
              <w:szCs w:val="32"/>
            </w:rPr>
          </w:rPrChange>
        </w:rPr>
        <w:t xml:space="preserve">　　（三）是否违反本规定第七条的规定；</w:t>
      </w:r>
      <w:r w:rsidRPr="00586E0B">
        <w:rPr>
          <w:rFonts w:ascii="仿宋" w:eastAsia="仿宋" w:hAnsi="仿宋" w:cs="宋体"/>
          <w:spacing w:val="8"/>
          <w:kern w:val="0"/>
          <w:sz w:val="32"/>
          <w:szCs w:val="32"/>
          <w:rPrChange w:id="147"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48"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49" w:author="周玉红" w:date="2014-12-11T16:54:00Z">
            <w:rPr>
              <w:rFonts w:ascii="仿宋_GB2312" w:eastAsia="仿宋_GB2312" w:hAnsi="宋体" w:cs="宋体" w:hint="eastAsia"/>
              <w:spacing w:val="8"/>
              <w:kern w:val="0"/>
              <w:sz w:val="32"/>
              <w:szCs w:val="32"/>
            </w:rPr>
          </w:rPrChange>
        </w:rPr>
        <w:t xml:space="preserve">　　（四）是否符合规范性文件制定程序；</w:t>
      </w:r>
      <w:r w:rsidRPr="00586E0B">
        <w:rPr>
          <w:rFonts w:ascii="仿宋" w:eastAsia="仿宋" w:hAnsi="仿宋" w:cs="宋体"/>
          <w:spacing w:val="8"/>
          <w:kern w:val="0"/>
          <w:sz w:val="32"/>
          <w:szCs w:val="32"/>
          <w:rPrChange w:id="150"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51"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52" w:author="周玉红" w:date="2014-12-11T16:54:00Z">
            <w:rPr>
              <w:rFonts w:ascii="仿宋_GB2312" w:eastAsia="仿宋_GB2312" w:hAnsi="宋体" w:cs="宋体" w:hint="eastAsia"/>
              <w:spacing w:val="8"/>
              <w:kern w:val="0"/>
              <w:sz w:val="32"/>
              <w:szCs w:val="32"/>
            </w:rPr>
          </w:rPrChange>
        </w:rPr>
        <w:t xml:space="preserve">　　（五）其他需要审查的内容。</w:t>
      </w:r>
      <w:r w:rsidRPr="00586E0B">
        <w:rPr>
          <w:rFonts w:ascii="仿宋" w:eastAsia="仿宋" w:hAnsi="仿宋" w:cs="宋体"/>
          <w:spacing w:val="8"/>
          <w:kern w:val="0"/>
          <w:sz w:val="32"/>
          <w:szCs w:val="32"/>
          <w:rPrChange w:id="153"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54"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55" w:author="周玉红" w:date="2014-12-11T16:54:00Z">
            <w:rPr>
              <w:rFonts w:ascii="仿宋_GB2312" w:eastAsia="仿宋_GB2312" w:hAnsi="宋体" w:cs="宋体" w:hint="eastAsia"/>
              <w:spacing w:val="8"/>
              <w:kern w:val="0"/>
              <w:sz w:val="32"/>
              <w:szCs w:val="32"/>
            </w:rPr>
          </w:rPrChange>
        </w:rPr>
        <w:t xml:space="preserve">　　第十六条政府法制机构应当在收到符合本规定第十二条规定的材料之日起</w:t>
      </w:r>
      <w:r w:rsidRPr="00586E0B">
        <w:rPr>
          <w:rFonts w:ascii="仿宋" w:eastAsia="仿宋" w:hAnsi="仿宋" w:cs="宋体"/>
          <w:spacing w:val="8"/>
          <w:kern w:val="0"/>
          <w:sz w:val="32"/>
          <w:szCs w:val="32"/>
          <w:rPrChange w:id="156" w:author="周玉红" w:date="2014-12-11T16:54:00Z">
            <w:rPr>
              <w:rFonts w:ascii="仿宋_GB2312" w:eastAsia="仿宋_GB2312" w:hAnsi="宋体" w:cs="宋体"/>
              <w:spacing w:val="8"/>
              <w:kern w:val="0"/>
              <w:sz w:val="32"/>
              <w:szCs w:val="32"/>
            </w:rPr>
          </w:rPrChange>
        </w:rPr>
        <w:t xml:space="preserve">15个工作日内，完成对部门报送规范性文件的合法性审查工作。对有特殊情况不能在规定期限内审查完成的，经政府法制机构主管负责人批准，可以延长10个工作日，并将延长的理由告知起草部门。政府法制机构未在规定期限内提出书面审查意见的，视为审查通过。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57"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58" w:author="周玉红" w:date="2014-12-11T16:54:00Z">
            <w:rPr>
              <w:rFonts w:ascii="仿宋_GB2312" w:eastAsia="仿宋_GB2312" w:hAnsi="宋体" w:cs="宋体" w:hint="eastAsia"/>
              <w:spacing w:val="8"/>
              <w:kern w:val="0"/>
              <w:sz w:val="32"/>
              <w:szCs w:val="32"/>
            </w:rPr>
          </w:rPrChange>
        </w:rPr>
        <w:lastRenderedPageBreak/>
        <w:t xml:space="preserve">　　规范性文件合法性审查需要进行调查研究、召开论证会、听证会或者退回部门修改的，所需时间不计算在本条规定的期限内。</w:t>
      </w:r>
      <w:r w:rsidRPr="00586E0B">
        <w:rPr>
          <w:rFonts w:ascii="仿宋" w:eastAsia="仿宋" w:hAnsi="仿宋" w:cs="宋体"/>
          <w:spacing w:val="8"/>
          <w:kern w:val="0"/>
          <w:sz w:val="32"/>
          <w:szCs w:val="32"/>
          <w:rPrChange w:id="159"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60"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61" w:author="周玉红" w:date="2014-12-11T16:54:00Z">
            <w:rPr>
              <w:rFonts w:ascii="仿宋_GB2312" w:eastAsia="仿宋_GB2312" w:hAnsi="宋体" w:cs="宋体" w:hint="eastAsia"/>
              <w:spacing w:val="8"/>
              <w:kern w:val="0"/>
              <w:sz w:val="32"/>
              <w:szCs w:val="32"/>
            </w:rPr>
          </w:rPrChange>
        </w:rPr>
        <w:t xml:space="preserve">　　对应对重大突发公共事件、执行上级行政机关的紧急命令或者立即施行临时性措施、保障公共安全和重大公共利益等紧急情况制定的规范性文件，应当在收到送审稿后立即进行审查。</w:t>
      </w:r>
      <w:r w:rsidRPr="00586E0B">
        <w:rPr>
          <w:rFonts w:ascii="仿宋" w:eastAsia="仿宋" w:hAnsi="仿宋" w:cs="宋体"/>
          <w:spacing w:val="8"/>
          <w:kern w:val="0"/>
          <w:sz w:val="32"/>
          <w:szCs w:val="32"/>
          <w:rPrChange w:id="162"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63"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64" w:author="周玉红" w:date="2014-12-11T16:54:00Z">
            <w:rPr>
              <w:rFonts w:ascii="仿宋_GB2312" w:eastAsia="仿宋_GB2312" w:hAnsi="宋体" w:cs="宋体" w:hint="eastAsia"/>
              <w:spacing w:val="8"/>
              <w:kern w:val="0"/>
              <w:sz w:val="32"/>
              <w:szCs w:val="32"/>
            </w:rPr>
          </w:rPrChange>
        </w:rPr>
        <w:t xml:space="preserve">　　除列入立项工作计划的规范性文件外，政府法制机构对于本级政府交付进行合法性审查的规范性文件，应当在</w:t>
      </w:r>
      <w:r w:rsidRPr="00586E0B">
        <w:rPr>
          <w:rFonts w:ascii="仿宋" w:eastAsia="仿宋" w:hAnsi="仿宋" w:cs="宋体"/>
          <w:spacing w:val="8"/>
          <w:kern w:val="0"/>
          <w:sz w:val="32"/>
          <w:szCs w:val="32"/>
          <w:rPrChange w:id="165" w:author="周玉红" w:date="2014-12-11T16:54:00Z">
            <w:rPr>
              <w:rFonts w:ascii="仿宋_GB2312" w:eastAsia="仿宋_GB2312" w:hAnsi="宋体" w:cs="宋体"/>
              <w:spacing w:val="8"/>
              <w:kern w:val="0"/>
              <w:sz w:val="32"/>
              <w:szCs w:val="32"/>
            </w:rPr>
          </w:rPrChange>
        </w:rPr>
        <w:t xml:space="preserve">7个工作日内完成审查工作。有具体时间要求的从其要求。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66"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67" w:author="周玉红" w:date="2014-12-11T16:54:00Z">
            <w:rPr>
              <w:rFonts w:ascii="仿宋_GB2312" w:eastAsia="仿宋_GB2312" w:hAnsi="宋体" w:cs="宋体" w:hint="eastAsia"/>
              <w:spacing w:val="8"/>
              <w:kern w:val="0"/>
              <w:sz w:val="32"/>
              <w:szCs w:val="32"/>
            </w:rPr>
          </w:rPrChange>
        </w:rPr>
        <w:t xml:space="preserve">　　第十七条政府法制机构完成对规范性文件合法性审查后，应当根据下列不同情况提出书面审查意见：</w:t>
      </w:r>
      <w:r w:rsidRPr="00586E0B">
        <w:rPr>
          <w:rFonts w:ascii="仿宋" w:eastAsia="仿宋" w:hAnsi="仿宋" w:cs="宋体"/>
          <w:spacing w:val="8"/>
          <w:kern w:val="0"/>
          <w:sz w:val="32"/>
          <w:szCs w:val="32"/>
          <w:rPrChange w:id="168"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69"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70" w:author="周玉红" w:date="2014-12-11T16:54:00Z">
            <w:rPr>
              <w:rFonts w:ascii="仿宋_GB2312" w:eastAsia="仿宋_GB2312" w:hAnsi="宋体" w:cs="宋体" w:hint="eastAsia"/>
              <w:spacing w:val="8"/>
              <w:kern w:val="0"/>
              <w:sz w:val="32"/>
              <w:szCs w:val="32"/>
            </w:rPr>
          </w:rPrChange>
        </w:rPr>
        <w:t xml:space="preserve">　　（一）对规范性文件的内容符合有关法律、法规、规章规定的，提出内容合法的意见；</w:t>
      </w:r>
      <w:r w:rsidRPr="00586E0B">
        <w:rPr>
          <w:rFonts w:ascii="仿宋" w:eastAsia="仿宋" w:hAnsi="仿宋" w:cs="宋体"/>
          <w:spacing w:val="8"/>
          <w:kern w:val="0"/>
          <w:sz w:val="32"/>
          <w:szCs w:val="32"/>
          <w:rPrChange w:id="171"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72"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73" w:author="周玉红" w:date="2014-12-11T16:54:00Z">
            <w:rPr>
              <w:rFonts w:ascii="仿宋_GB2312" w:eastAsia="仿宋_GB2312" w:hAnsi="宋体" w:cs="宋体" w:hint="eastAsia"/>
              <w:spacing w:val="8"/>
              <w:kern w:val="0"/>
              <w:sz w:val="32"/>
              <w:szCs w:val="32"/>
            </w:rPr>
          </w:rPrChange>
        </w:rPr>
        <w:t xml:space="preserve">　　（二）对规范性文件的主要内容违反有关法律、法规、规章规定的，提出不予制定的意见；</w:t>
      </w:r>
      <w:r w:rsidRPr="00586E0B">
        <w:rPr>
          <w:rFonts w:ascii="仿宋" w:eastAsia="仿宋" w:hAnsi="仿宋" w:cs="宋体"/>
          <w:spacing w:val="8"/>
          <w:kern w:val="0"/>
          <w:sz w:val="32"/>
          <w:szCs w:val="32"/>
          <w:rPrChange w:id="17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7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76" w:author="周玉红" w:date="2014-12-11T16:54:00Z">
            <w:rPr>
              <w:rFonts w:ascii="仿宋_GB2312" w:eastAsia="仿宋_GB2312" w:hAnsi="宋体" w:cs="宋体" w:hint="eastAsia"/>
              <w:spacing w:val="8"/>
              <w:kern w:val="0"/>
              <w:sz w:val="32"/>
              <w:szCs w:val="32"/>
            </w:rPr>
          </w:rPrChange>
        </w:rPr>
        <w:t xml:space="preserve">　　（三）对规范性文件制定条件尚不成熟或者相关部门对规定的主要制度存在重大分歧意见且经协调无法达成一致意见的，提出暂缓制定的意见；</w:t>
      </w:r>
      <w:r w:rsidRPr="00586E0B">
        <w:rPr>
          <w:rFonts w:ascii="仿宋" w:eastAsia="仿宋" w:hAnsi="仿宋" w:cs="宋体"/>
          <w:spacing w:val="8"/>
          <w:kern w:val="0"/>
          <w:sz w:val="32"/>
          <w:szCs w:val="32"/>
          <w:rPrChange w:id="177"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78"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79" w:author="周玉红" w:date="2014-12-11T16:54:00Z">
            <w:rPr>
              <w:rFonts w:ascii="仿宋_GB2312" w:eastAsia="仿宋_GB2312" w:hAnsi="宋体" w:cs="宋体" w:hint="eastAsia"/>
              <w:spacing w:val="8"/>
              <w:kern w:val="0"/>
              <w:sz w:val="32"/>
              <w:szCs w:val="32"/>
            </w:rPr>
          </w:rPrChange>
        </w:rPr>
        <w:t xml:space="preserve">　　（四）对违反第七条规定的，提出取消相关内容的意见；</w:t>
      </w:r>
      <w:r w:rsidRPr="00586E0B">
        <w:rPr>
          <w:rFonts w:ascii="仿宋" w:eastAsia="仿宋" w:hAnsi="仿宋" w:cs="宋体"/>
          <w:spacing w:val="8"/>
          <w:kern w:val="0"/>
          <w:sz w:val="32"/>
          <w:szCs w:val="32"/>
          <w:rPrChange w:id="180"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81"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82" w:author="周玉红" w:date="2014-12-11T16:54:00Z">
            <w:rPr>
              <w:rFonts w:ascii="仿宋_GB2312" w:eastAsia="仿宋_GB2312" w:hAnsi="宋体" w:cs="宋体" w:hint="eastAsia"/>
              <w:spacing w:val="8"/>
              <w:kern w:val="0"/>
              <w:sz w:val="32"/>
              <w:szCs w:val="32"/>
            </w:rPr>
          </w:rPrChange>
        </w:rPr>
        <w:lastRenderedPageBreak/>
        <w:t xml:space="preserve">　　（五）对语言不规范、存有法律常识性错误的，提出修改完善的意见。</w:t>
      </w:r>
      <w:r w:rsidRPr="00586E0B">
        <w:rPr>
          <w:rFonts w:ascii="仿宋" w:eastAsia="仿宋" w:hAnsi="仿宋" w:cs="宋体"/>
          <w:spacing w:val="8"/>
          <w:kern w:val="0"/>
          <w:sz w:val="32"/>
          <w:szCs w:val="32"/>
          <w:rPrChange w:id="183"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84"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85" w:author="周玉红" w:date="2014-12-11T16:54:00Z">
            <w:rPr>
              <w:rFonts w:ascii="仿宋_GB2312" w:eastAsia="仿宋_GB2312" w:hAnsi="宋体" w:cs="宋体" w:hint="eastAsia"/>
              <w:spacing w:val="8"/>
              <w:kern w:val="0"/>
              <w:sz w:val="32"/>
              <w:szCs w:val="32"/>
            </w:rPr>
          </w:rPrChange>
        </w:rPr>
        <w:t xml:space="preserve">　　第十八条报送部门收到政府法制机构的书面审查意见后，应当根据审查意见对规范性文件进行修改。</w:t>
      </w:r>
      <w:r w:rsidRPr="00586E0B">
        <w:rPr>
          <w:rFonts w:ascii="仿宋" w:eastAsia="仿宋" w:hAnsi="仿宋" w:cs="宋体"/>
          <w:spacing w:val="8"/>
          <w:kern w:val="0"/>
          <w:sz w:val="32"/>
          <w:szCs w:val="32"/>
          <w:rPrChange w:id="186"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87"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88" w:author="周玉红" w:date="2014-12-11T16:54:00Z">
            <w:rPr>
              <w:rFonts w:ascii="仿宋_GB2312" w:eastAsia="仿宋_GB2312" w:hAnsi="宋体" w:cs="宋体" w:hint="eastAsia"/>
              <w:spacing w:val="8"/>
              <w:kern w:val="0"/>
              <w:sz w:val="32"/>
              <w:szCs w:val="32"/>
            </w:rPr>
          </w:rPrChange>
        </w:rPr>
        <w:t xml:space="preserve">　　报送部门对政府法制机构的审查意见有异议的，应当自收到审查意见之日起</w:t>
      </w:r>
      <w:r w:rsidRPr="00586E0B">
        <w:rPr>
          <w:rFonts w:ascii="仿宋" w:eastAsia="仿宋" w:hAnsi="仿宋" w:cs="宋体"/>
          <w:spacing w:val="8"/>
          <w:kern w:val="0"/>
          <w:sz w:val="32"/>
          <w:szCs w:val="32"/>
          <w:rPrChange w:id="189" w:author="周玉红" w:date="2014-12-11T16:54:00Z">
            <w:rPr>
              <w:rFonts w:ascii="仿宋_GB2312" w:eastAsia="仿宋_GB2312" w:hAnsi="宋体" w:cs="宋体"/>
              <w:spacing w:val="8"/>
              <w:kern w:val="0"/>
              <w:sz w:val="32"/>
              <w:szCs w:val="32"/>
            </w:rPr>
          </w:rPrChange>
        </w:rPr>
        <w:t xml:space="preserve">5个工作日内,以书面形式提出协商意见。协商不成的，报本级人民政府裁决。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90"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91" w:author="周玉红" w:date="2014-12-11T16:54:00Z">
            <w:rPr>
              <w:rFonts w:ascii="仿宋_GB2312" w:eastAsia="仿宋_GB2312" w:hAnsi="宋体" w:cs="宋体" w:hint="eastAsia"/>
              <w:spacing w:val="8"/>
              <w:kern w:val="0"/>
              <w:sz w:val="32"/>
              <w:szCs w:val="32"/>
            </w:rPr>
          </w:rPrChange>
        </w:rPr>
        <w:t xml:space="preserve">　　第十九条上级人民政府对下级人民政府报送备案审查的规范性文件，参照第十五条规定进行审查并予回复。</w:t>
      </w:r>
      <w:r w:rsidRPr="00586E0B">
        <w:rPr>
          <w:rFonts w:ascii="仿宋" w:eastAsia="仿宋" w:hAnsi="仿宋" w:cs="宋体"/>
          <w:spacing w:val="8"/>
          <w:kern w:val="0"/>
          <w:sz w:val="32"/>
          <w:szCs w:val="32"/>
          <w:rPrChange w:id="192"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93"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94" w:author="周玉红" w:date="2014-12-11T16:54:00Z">
            <w:rPr>
              <w:rFonts w:ascii="仿宋_GB2312" w:eastAsia="仿宋_GB2312" w:hAnsi="宋体" w:cs="宋体" w:hint="eastAsia"/>
              <w:spacing w:val="8"/>
              <w:kern w:val="0"/>
              <w:sz w:val="32"/>
              <w:szCs w:val="32"/>
            </w:rPr>
          </w:rPrChange>
        </w:rPr>
        <w:t xml:space="preserve">　　第二十条政府规范性文件由本级人民政府常务会议审议通过或者经主管负责人、主要负责人决定。</w:t>
      </w:r>
      <w:r w:rsidRPr="00586E0B">
        <w:rPr>
          <w:rFonts w:ascii="仿宋" w:eastAsia="仿宋" w:hAnsi="仿宋" w:cs="宋体"/>
          <w:spacing w:val="8"/>
          <w:kern w:val="0"/>
          <w:sz w:val="32"/>
          <w:szCs w:val="32"/>
          <w:rPrChange w:id="195"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96"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197" w:author="周玉红" w:date="2014-12-11T16:54:00Z">
            <w:rPr>
              <w:rFonts w:ascii="仿宋_GB2312" w:eastAsia="仿宋_GB2312" w:hAnsi="宋体" w:cs="宋体" w:hint="eastAsia"/>
              <w:spacing w:val="8"/>
              <w:kern w:val="0"/>
              <w:sz w:val="32"/>
              <w:szCs w:val="32"/>
            </w:rPr>
          </w:rPrChange>
        </w:rPr>
        <w:t xml:space="preserve">　　部门规范性文件由部门办公会议审议通过或者经主管负责人、主要负责人决定。</w:t>
      </w:r>
      <w:r w:rsidRPr="00586E0B">
        <w:rPr>
          <w:rFonts w:ascii="仿宋" w:eastAsia="仿宋" w:hAnsi="仿宋" w:cs="宋体"/>
          <w:spacing w:val="8"/>
          <w:kern w:val="0"/>
          <w:sz w:val="32"/>
          <w:szCs w:val="32"/>
          <w:rPrChange w:id="198"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199"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00" w:author="周玉红" w:date="2014-12-11T16:54:00Z">
            <w:rPr>
              <w:rFonts w:ascii="仿宋_GB2312" w:eastAsia="仿宋_GB2312" w:hAnsi="宋体" w:cs="宋体" w:hint="eastAsia"/>
              <w:spacing w:val="8"/>
              <w:kern w:val="0"/>
              <w:sz w:val="32"/>
              <w:szCs w:val="32"/>
            </w:rPr>
          </w:rPrChange>
        </w:rPr>
        <w:t xml:space="preserve">　　第二十一条规范性文件由制定机关主要负责人签署公布施行。</w:t>
      </w:r>
      <w:r w:rsidRPr="00586E0B">
        <w:rPr>
          <w:rFonts w:ascii="仿宋" w:eastAsia="仿宋" w:hAnsi="仿宋" w:cs="宋体"/>
          <w:spacing w:val="8"/>
          <w:kern w:val="0"/>
          <w:sz w:val="32"/>
          <w:szCs w:val="32"/>
          <w:rPrChange w:id="201"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02"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03" w:author="周玉红" w:date="2014-12-11T16:54:00Z">
            <w:rPr>
              <w:rFonts w:ascii="仿宋_GB2312" w:eastAsia="仿宋_GB2312" w:hAnsi="宋体" w:cs="宋体" w:hint="eastAsia"/>
              <w:spacing w:val="8"/>
              <w:kern w:val="0"/>
              <w:sz w:val="32"/>
              <w:szCs w:val="32"/>
            </w:rPr>
          </w:rPrChange>
        </w:rPr>
        <w:t xml:space="preserve">　　公布规范性文件，一般应当载明制定机关、文号、文件名称、发布日期、施行日期等内容。签署命令公布施行的规范性文件应当载明制定机关、序号、规范性文件名称、通过日期、施行日期、主要负责人署名和公布日期。</w:t>
      </w:r>
      <w:r w:rsidRPr="00586E0B">
        <w:rPr>
          <w:rFonts w:ascii="仿宋" w:eastAsia="仿宋" w:hAnsi="仿宋" w:cs="宋体"/>
          <w:spacing w:val="8"/>
          <w:kern w:val="0"/>
          <w:sz w:val="32"/>
          <w:szCs w:val="32"/>
          <w:rPrChange w:id="20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0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06" w:author="周玉红" w:date="2014-12-11T16:54:00Z">
            <w:rPr>
              <w:rFonts w:ascii="仿宋_GB2312" w:eastAsia="仿宋_GB2312" w:hAnsi="宋体" w:cs="宋体" w:hint="eastAsia"/>
              <w:spacing w:val="8"/>
              <w:kern w:val="0"/>
              <w:sz w:val="32"/>
              <w:szCs w:val="32"/>
            </w:rPr>
          </w:rPrChange>
        </w:rPr>
        <w:t xml:space="preserve">　　第二十二条规范性文件应当自公布之日起</w:t>
      </w:r>
      <w:r w:rsidRPr="00586E0B">
        <w:rPr>
          <w:rFonts w:ascii="仿宋" w:eastAsia="仿宋" w:hAnsi="仿宋" w:cs="宋体"/>
          <w:spacing w:val="8"/>
          <w:kern w:val="0"/>
          <w:sz w:val="32"/>
          <w:szCs w:val="32"/>
          <w:rPrChange w:id="207" w:author="周玉红" w:date="2014-12-11T16:54:00Z">
            <w:rPr>
              <w:rFonts w:ascii="仿宋_GB2312" w:eastAsia="仿宋_GB2312" w:hAnsi="宋体" w:cs="宋体"/>
              <w:spacing w:val="8"/>
              <w:kern w:val="0"/>
              <w:sz w:val="32"/>
              <w:szCs w:val="32"/>
            </w:rPr>
          </w:rPrChange>
        </w:rPr>
        <w:t>30日后施行，但公告、通告以及其他公布后</w:t>
      </w:r>
      <w:proofErr w:type="gramStart"/>
      <w:r w:rsidRPr="00586E0B">
        <w:rPr>
          <w:rFonts w:ascii="仿宋" w:eastAsia="仿宋" w:hAnsi="仿宋" w:cs="宋体"/>
          <w:spacing w:val="8"/>
          <w:kern w:val="0"/>
          <w:sz w:val="32"/>
          <w:szCs w:val="32"/>
          <w:rPrChange w:id="208" w:author="周玉红" w:date="2014-12-11T16:54:00Z">
            <w:rPr>
              <w:rFonts w:ascii="仿宋_GB2312" w:eastAsia="仿宋_GB2312" w:hAnsi="宋体" w:cs="宋体"/>
              <w:spacing w:val="8"/>
              <w:kern w:val="0"/>
              <w:sz w:val="32"/>
              <w:szCs w:val="32"/>
            </w:rPr>
          </w:rPrChange>
        </w:rPr>
        <w:t>不</w:t>
      </w:r>
      <w:proofErr w:type="gramEnd"/>
      <w:r w:rsidRPr="00586E0B">
        <w:rPr>
          <w:rFonts w:ascii="仿宋" w:eastAsia="仿宋" w:hAnsi="仿宋" w:cs="宋体"/>
          <w:spacing w:val="8"/>
          <w:kern w:val="0"/>
          <w:sz w:val="32"/>
          <w:szCs w:val="32"/>
          <w:rPrChange w:id="209" w:author="周玉红" w:date="2014-12-11T16:54:00Z">
            <w:rPr>
              <w:rFonts w:ascii="仿宋_GB2312" w:eastAsia="仿宋_GB2312" w:hAnsi="宋体" w:cs="宋体"/>
              <w:spacing w:val="8"/>
              <w:kern w:val="0"/>
              <w:sz w:val="32"/>
              <w:szCs w:val="32"/>
            </w:rPr>
          </w:rPrChange>
        </w:rPr>
        <w:t>立即施行将有碍法律、</w:t>
      </w:r>
      <w:r w:rsidRPr="00586E0B">
        <w:rPr>
          <w:rFonts w:ascii="仿宋" w:eastAsia="仿宋" w:hAnsi="仿宋" w:cs="宋体" w:hint="eastAsia"/>
          <w:spacing w:val="8"/>
          <w:kern w:val="0"/>
          <w:sz w:val="32"/>
          <w:szCs w:val="32"/>
          <w:rPrChange w:id="210" w:author="周玉红" w:date="2014-12-11T16:54:00Z">
            <w:rPr>
              <w:rFonts w:ascii="仿宋_GB2312" w:eastAsia="仿宋_GB2312" w:hAnsi="宋体" w:cs="宋体" w:hint="eastAsia"/>
              <w:spacing w:val="8"/>
              <w:kern w:val="0"/>
              <w:sz w:val="32"/>
              <w:szCs w:val="32"/>
            </w:rPr>
          </w:rPrChange>
        </w:rPr>
        <w:lastRenderedPageBreak/>
        <w:t>法规、规章执行或者不利于保障国家安全、重大公共利益的除外。</w:t>
      </w:r>
      <w:r w:rsidRPr="00586E0B">
        <w:rPr>
          <w:rFonts w:ascii="仿宋" w:eastAsia="仿宋" w:hAnsi="仿宋" w:cs="宋体"/>
          <w:spacing w:val="8"/>
          <w:kern w:val="0"/>
          <w:sz w:val="32"/>
          <w:szCs w:val="32"/>
          <w:rPrChange w:id="211"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12"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13" w:author="周玉红" w:date="2014-12-11T16:54:00Z">
            <w:rPr>
              <w:rFonts w:ascii="仿宋_GB2312" w:eastAsia="仿宋_GB2312" w:hAnsi="宋体" w:cs="宋体" w:hint="eastAsia"/>
              <w:spacing w:val="8"/>
              <w:kern w:val="0"/>
              <w:sz w:val="32"/>
              <w:szCs w:val="32"/>
            </w:rPr>
          </w:rPrChange>
        </w:rPr>
        <w:t xml:space="preserve">　　第二十三条经政府法制机构合法性审查的政府工作部门规范性文件，由政府法制机构统一登记、统一编号、统一向社会公布。</w:t>
      </w:r>
      <w:r w:rsidRPr="00586E0B">
        <w:rPr>
          <w:rFonts w:ascii="仿宋" w:eastAsia="仿宋" w:hAnsi="仿宋" w:cs="宋体"/>
          <w:spacing w:val="8"/>
          <w:kern w:val="0"/>
          <w:sz w:val="32"/>
          <w:szCs w:val="32"/>
          <w:rPrChange w:id="21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1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16" w:author="周玉红" w:date="2014-12-11T16:54:00Z">
            <w:rPr>
              <w:rFonts w:ascii="仿宋_GB2312" w:eastAsia="仿宋_GB2312" w:hAnsi="宋体" w:cs="宋体" w:hint="eastAsia"/>
              <w:spacing w:val="8"/>
              <w:kern w:val="0"/>
              <w:sz w:val="32"/>
              <w:szCs w:val="32"/>
            </w:rPr>
          </w:rPrChange>
        </w:rPr>
        <w:t xml:space="preserve">　　未经登记、编号、公布的规范性文件不得作为行政管理的依据，公民、法人或者其他组织可以拒绝执行。</w:t>
      </w:r>
      <w:r w:rsidRPr="00586E0B">
        <w:rPr>
          <w:rFonts w:ascii="仿宋" w:eastAsia="仿宋" w:hAnsi="仿宋" w:cs="宋体"/>
          <w:spacing w:val="8"/>
          <w:kern w:val="0"/>
          <w:sz w:val="32"/>
          <w:szCs w:val="32"/>
          <w:rPrChange w:id="217"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18"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19" w:author="周玉红" w:date="2014-12-11T16:54:00Z">
            <w:rPr>
              <w:rFonts w:ascii="仿宋_GB2312" w:eastAsia="仿宋_GB2312" w:hAnsi="宋体" w:cs="宋体" w:hint="eastAsia"/>
              <w:spacing w:val="8"/>
              <w:kern w:val="0"/>
              <w:sz w:val="32"/>
              <w:szCs w:val="32"/>
            </w:rPr>
          </w:rPrChange>
        </w:rPr>
        <w:t xml:space="preserve">　　向社会公布规范性文件应当通过政府网站、政府公报或者新闻媒体等方式。</w:t>
      </w:r>
      <w:r w:rsidRPr="00586E0B">
        <w:rPr>
          <w:rFonts w:ascii="仿宋" w:eastAsia="仿宋" w:hAnsi="仿宋" w:cs="宋体"/>
          <w:spacing w:val="8"/>
          <w:kern w:val="0"/>
          <w:sz w:val="32"/>
          <w:szCs w:val="32"/>
          <w:rPrChange w:id="220"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21"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22" w:author="周玉红" w:date="2014-12-11T16:54:00Z">
            <w:rPr>
              <w:rFonts w:ascii="仿宋_GB2312" w:eastAsia="仿宋_GB2312" w:hAnsi="宋体" w:cs="宋体" w:hint="eastAsia"/>
              <w:spacing w:val="8"/>
              <w:kern w:val="0"/>
              <w:sz w:val="32"/>
              <w:szCs w:val="32"/>
            </w:rPr>
          </w:rPrChange>
        </w:rPr>
        <w:t xml:space="preserve">　　第二十四条规范性文件应当规定有效期。有效期最长不超过</w:t>
      </w:r>
      <w:r w:rsidRPr="00586E0B">
        <w:rPr>
          <w:rFonts w:ascii="仿宋" w:eastAsia="仿宋" w:hAnsi="仿宋" w:cs="宋体"/>
          <w:spacing w:val="8"/>
          <w:kern w:val="0"/>
          <w:sz w:val="32"/>
          <w:szCs w:val="32"/>
          <w:rPrChange w:id="223" w:author="周玉红" w:date="2014-12-11T16:54:00Z">
            <w:rPr>
              <w:rFonts w:ascii="仿宋_GB2312" w:eastAsia="仿宋_GB2312" w:hAnsi="宋体" w:cs="宋体"/>
              <w:spacing w:val="8"/>
              <w:kern w:val="0"/>
              <w:sz w:val="32"/>
              <w:szCs w:val="32"/>
            </w:rPr>
          </w:rPrChange>
        </w:rPr>
        <w:t xml:space="preserve">5年；标注“暂行”、“试行”的，有效期不超过2年。有效期满后规范性文件自行失效。制定机关认为需要继续施行的或者需要修改后继续施行的，应当重新经过审查、决定和发布程序予以继续施行。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24"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25" w:author="周玉红" w:date="2014-12-11T16:54:00Z">
            <w:rPr>
              <w:rFonts w:ascii="仿宋_GB2312" w:eastAsia="仿宋_GB2312" w:hAnsi="宋体" w:cs="宋体" w:hint="eastAsia"/>
              <w:spacing w:val="8"/>
              <w:kern w:val="0"/>
              <w:sz w:val="32"/>
              <w:szCs w:val="32"/>
            </w:rPr>
          </w:rPrChange>
        </w:rPr>
        <w:t xml:space="preserve">　　第二十五条县级以上人民政府应当依照信息公开的有关规定，及时公开现行有效的规范性文件内容，有条件的应当建立规范性文件数据库，方便公民、法人或者其他组织查询。</w:t>
      </w:r>
      <w:r w:rsidRPr="00586E0B">
        <w:rPr>
          <w:rFonts w:ascii="仿宋" w:eastAsia="仿宋" w:hAnsi="仿宋" w:cs="宋体"/>
          <w:spacing w:val="8"/>
          <w:kern w:val="0"/>
          <w:sz w:val="32"/>
          <w:szCs w:val="32"/>
          <w:rPrChange w:id="226"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27"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28" w:author="周玉红" w:date="2014-12-11T16:54:00Z">
            <w:rPr>
              <w:rFonts w:ascii="仿宋_GB2312" w:eastAsia="仿宋_GB2312" w:hAnsi="宋体" w:cs="宋体" w:hint="eastAsia"/>
              <w:spacing w:val="8"/>
              <w:kern w:val="0"/>
              <w:sz w:val="32"/>
              <w:szCs w:val="32"/>
            </w:rPr>
          </w:rPrChange>
        </w:rPr>
        <w:t xml:space="preserve">　　第二十六条县级人民政府法制机构应当于每年</w:t>
      </w:r>
      <w:r w:rsidRPr="00586E0B">
        <w:rPr>
          <w:rFonts w:ascii="仿宋" w:eastAsia="仿宋" w:hAnsi="仿宋" w:cs="宋体"/>
          <w:spacing w:val="8"/>
          <w:kern w:val="0"/>
          <w:sz w:val="32"/>
          <w:szCs w:val="32"/>
          <w:rPrChange w:id="229" w:author="周玉红" w:date="2014-12-11T16:54:00Z">
            <w:rPr>
              <w:rFonts w:ascii="仿宋_GB2312" w:eastAsia="仿宋_GB2312" w:hAnsi="宋体" w:cs="宋体"/>
              <w:spacing w:val="8"/>
              <w:kern w:val="0"/>
              <w:sz w:val="32"/>
              <w:szCs w:val="32"/>
            </w:rPr>
          </w:rPrChange>
        </w:rPr>
        <w:t xml:space="preserve">1月15日前，将上年度本级人民政府规范性文件的合法性审查工作情况报设区的市人民政府法制机构。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30"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31" w:author="周玉红" w:date="2014-12-11T16:54:00Z">
            <w:rPr>
              <w:rFonts w:ascii="仿宋_GB2312" w:eastAsia="仿宋_GB2312" w:hAnsi="宋体" w:cs="宋体" w:hint="eastAsia"/>
              <w:spacing w:val="8"/>
              <w:kern w:val="0"/>
              <w:sz w:val="32"/>
              <w:szCs w:val="32"/>
            </w:rPr>
          </w:rPrChange>
        </w:rPr>
        <w:lastRenderedPageBreak/>
        <w:t xml:space="preserve">　　设区的市人民政府法制机构应当于每年</w:t>
      </w:r>
      <w:r w:rsidRPr="00586E0B">
        <w:rPr>
          <w:rFonts w:ascii="仿宋" w:eastAsia="仿宋" w:hAnsi="仿宋" w:cs="宋体"/>
          <w:spacing w:val="8"/>
          <w:kern w:val="0"/>
          <w:sz w:val="32"/>
          <w:szCs w:val="32"/>
          <w:rPrChange w:id="232" w:author="周玉红" w:date="2014-12-11T16:54:00Z">
            <w:rPr>
              <w:rFonts w:ascii="仿宋_GB2312" w:eastAsia="仿宋_GB2312" w:hAnsi="宋体" w:cs="宋体"/>
              <w:spacing w:val="8"/>
              <w:kern w:val="0"/>
              <w:sz w:val="32"/>
              <w:szCs w:val="32"/>
            </w:rPr>
          </w:rPrChange>
        </w:rPr>
        <w:t xml:space="preserve">1月31日前，将上年度本级人民政府和下级人民政府规范性文件的合法性审查工作情况汇总报省人民政府法制机构。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33"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34" w:author="周玉红" w:date="2014-12-11T16:54:00Z">
            <w:rPr>
              <w:rFonts w:ascii="仿宋_GB2312" w:eastAsia="仿宋_GB2312" w:hAnsi="宋体" w:cs="宋体" w:hint="eastAsia"/>
              <w:spacing w:val="8"/>
              <w:kern w:val="0"/>
              <w:sz w:val="32"/>
              <w:szCs w:val="32"/>
            </w:rPr>
          </w:rPrChange>
        </w:rPr>
        <w:t xml:space="preserve">　　省人民政府法制机构应当于每年</w:t>
      </w:r>
      <w:r w:rsidRPr="00586E0B">
        <w:rPr>
          <w:rFonts w:ascii="仿宋" w:eastAsia="仿宋" w:hAnsi="仿宋" w:cs="宋体"/>
          <w:spacing w:val="8"/>
          <w:kern w:val="0"/>
          <w:sz w:val="32"/>
          <w:szCs w:val="32"/>
          <w:rPrChange w:id="235" w:author="周玉红" w:date="2014-12-11T16:54:00Z">
            <w:rPr>
              <w:rFonts w:ascii="仿宋_GB2312" w:eastAsia="仿宋_GB2312" w:hAnsi="宋体" w:cs="宋体"/>
              <w:spacing w:val="8"/>
              <w:kern w:val="0"/>
              <w:sz w:val="32"/>
              <w:szCs w:val="32"/>
            </w:rPr>
          </w:rPrChange>
        </w:rPr>
        <w:t xml:space="preserve">2月15日前总结通报上年度全省规范性文件合法性审查工作情况。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36"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37" w:author="周玉红" w:date="2014-12-11T16:54:00Z">
            <w:rPr>
              <w:rFonts w:ascii="仿宋_GB2312" w:eastAsia="仿宋_GB2312" w:hAnsi="宋体" w:cs="宋体" w:hint="eastAsia"/>
              <w:spacing w:val="8"/>
              <w:kern w:val="0"/>
              <w:sz w:val="32"/>
              <w:szCs w:val="32"/>
            </w:rPr>
          </w:rPrChange>
        </w:rPr>
        <w:t xml:space="preserve">　　各级人民政府法制机构应当定期在政府公报、政府网站或者新闻媒体上公布备案登记的规范性文件目录。</w:t>
      </w:r>
      <w:r w:rsidRPr="00586E0B">
        <w:rPr>
          <w:rFonts w:ascii="仿宋" w:eastAsia="仿宋" w:hAnsi="仿宋" w:cs="宋体"/>
          <w:spacing w:val="8"/>
          <w:kern w:val="0"/>
          <w:sz w:val="32"/>
          <w:szCs w:val="32"/>
          <w:rPrChange w:id="238"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39"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40" w:author="周玉红" w:date="2014-12-11T16:54:00Z">
            <w:rPr>
              <w:rFonts w:ascii="仿宋_GB2312" w:eastAsia="仿宋_GB2312" w:hAnsi="宋体" w:cs="宋体" w:hint="eastAsia"/>
              <w:spacing w:val="8"/>
              <w:kern w:val="0"/>
              <w:sz w:val="32"/>
              <w:szCs w:val="32"/>
            </w:rPr>
          </w:rPrChange>
        </w:rPr>
        <w:t xml:space="preserve">　　第二十七条县级以上人民政府应当对所属工作部门和下级人民政府的规范性文件进行监督管理。</w:t>
      </w:r>
      <w:r w:rsidRPr="00586E0B">
        <w:rPr>
          <w:rFonts w:ascii="仿宋" w:eastAsia="仿宋" w:hAnsi="仿宋" w:cs="宋体"/>
          <w:spacing w:val="8"/>
          <w:kern w:val="0"/>
          <w:sz w:val="32"/>
          <w:szCs w:val="32"/>
          <w:rPrChange w:id="241"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42"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43" w:author="周玉红" w:date="2014-12-11T16:54:00Z">
            <w:rPr>
              <w:rFonts w:ascii="仿宋_GB2312" w:eastAsia="仿宋_GB2312" w:hAnsi="宋体" w:cs="宋体" w:hint="eastAsia"/>
              <w:spacing w:val="8"/>
              <w:kern w:val="0"/>
              <w:sz w:val="32"/>
              <w:szCs w:val="32"/>
            </w:rPr>
          </w:rPrChange>
        </w:rPr>
        <w:t xml:space="preserve">　　县级以上人民政府法制机构可以通过调阅、抽查制定机关的发文登记簿和有关文件的方式，对规范性文件报送审查和备案情况进行监督检查，制定机关应当予以配合。</w:t>
      </w:r>
      <w:r w:rsidRPr="00586E0B">
        <w:rPr>
          <w:rFonts w:ascii="仿宋" w:eastAsia="仿宋" w:hAnsi="仿宋" w:cs="宋体"/>
          <w:spacing w:val="8"/>
          <w:kern w:val="0"/>
          <w:sz w:val="32"/>
          <w:szCs w:val="32"/>
          <w:rPrChange w:id="24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4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46" w:author="周玉红" w:date="2014-12-11T16:54:00Z">
            <w:rPr>
              <w:rFonts w:ascii="仿宋_GB2312" w:eastAsia="仿宋_GB2312" w:hAnsi="宋体" w:cs="宋体" w:hint="eastAsia"/>
              <w:spacing w:val="8"/>
              <w:kern w:val="0"/>
              <w:sz w:val="32"/>
              <w:szCs w:val="32"/>
            </w:rPr>
          </w:rPrChange>
        </w:rPr>
        <w:t xml:space="preserve">　　第二十八条公民、法人或者其他组织认为公布的规范性文件有违法内容的，可以向制定机关提出审查建议。制定机关应当在</w:t>
      </w:r>
      <w:r w:rsidRPr="00586E0B">
        <w:rPr>
          <w:rFonts w:ascii="仿宋" w:eastAsia="仿宋" w:hAnsi="仿宋" w:cs="宋体"/>
          <w:spacing w:val="8"/>
          <w:kern w:val="0"/>
          <w:sz w:val="32"/>
          <w:szCs w:val="32"/>
          <w:rPrChange w:id="247" w:author="周玉红" w:date="2014-12-11T16:54:00Z">
            <w:rPr>
              <w:rFonts w:ascii="仿宋_GB2312" w:eastAsia="仿宋_GB2312" w:hAnsi="宋体" w:cs="宋体"/>
              <w:spacing w:val="8"/>
              <w:kern w:val="0"/>
              <w:sz w:val="32"/>
              <w:szCs w:val="32"/>
            </w:rPr>
          </w:rPrChange>
        </w:rPr>
        <w:t xml:space="preserve">30个工作日内进行审查并书面答复。对答复意见有异议的，应当在15日内提出复查申请，属于各级人民政府制定的规范性文件可以向上一级人民政府法制机构提出；属于政府工作部门制定的规范性文件可以向本级人民政府法制机构提出。接到复查申请的人民政府法制机构应当在30个工作日内进行复查并书面答复。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48"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49" w:author="周玉红" w:date="2014-12-11T16:54:00Z">
            <w:rPr>
              <w:rFonts w:ascii="仿宋_GB2312" w:eastAsia="仿宋_GB2312" w:hAnsi="宋体" w:cs="宋体" w:hint="eastAsia"/>
              <w:spacing w:val="8"/>
              <w:kern w:val="0"/>
              <w:sz w:val="32"/>
              <w:szCs w:val="32"/>
            </w:rPr>
          </w:rPrChange>
        </w:rPr>
        <w:t xml:space="preserve">　　第二十九条规范性文件制定机关有下列情形之一的，由政府法制机构责令改正，给予通报批评，可以提请本级</w:t>
      </w:r>
      <w:r w:rsidRPr="00586E0B">
        <w:rPr>
          <w:rFonts w:ascii="仿宋" w:eastAsia="仿宋" w:hAnsi="仿宋" w:cs="宋体" w:hint="eastAsia"/>
          <w:spacing w:val="8"/>
          <w:kern w:val="0"/>
          <w:sz w:val="32"/>
          <w:szCs w:val="32"/>
          <w:rPrChange w:id="250" w:author="周玉红" w:date="2014-12-11T16:54:00Z">
            <w:rPr>
              <w:rFonts w:ascii="仿宋_GB2312" w:eastAsia="仿宋_GB2312" w:hAnsi="宋体" w:cs="宋体" w:hint="eastAsia"/>
              <w:spacing w:val="8"/>
              <w:kern w:val="0"/>
              <w:sz w:val="32"/>
              <w:szCs w:val="32"/>
            </w:rPr>
          </w:rPrChange>
        </w:rPr>
        <w:lastRenderedPageBreak/>
        <w:t>人民政府纠正或者撤销该规范性文件，并在政府网站上公告；情节严重的依法追究责任：</w:t>
      </w:r>
      <w:r w:rsidRPr="00586E0B">
        <w:rPr>
          <w:rFonts w:ascii="仿宋" w:eastAsia="仿宋" w:hAnsi="仿宋" w:cs="宋体"/>
          <w:spacing w:val="8"/>
          <w:kern w:val="0"/>
          <w:sz w:val="32"/>
          <w:szCs w:val="32"/>
          <w:rPrChange w:id="251"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52"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53" w:author="周玉红" w:date="2014-12-11T16:54:00Z">
            <w:rPr>
              <w:rFonts w:ascii="仿宋_GB2312" w:eastAsia="仿宋_GB2312" w:hAnsi="宋体" w:cs="宋体" w:hint="eastAsia"/>
              <w:spacing w:val="8"/>
              <w:kern w:val="0"/>
              <w:sz w:val="32"/>
              <w:szCs w:val="32"/>
            </w:rPr>
          </w:rPrChange>
        </w:rPr>
        <w:t xml:space="preserve">　　（一）未按规定报送合法性审查和备案的；</w:t>
      </w:r>
      <w:r w:rsidRPr="00586E0B">
        <w:rPr>
          <w:rFonts w:ascii="仿宋" w:eastAsia="仿宋" w:hAnsi="仿宋" w:cs="宋体"/>
          <w:spacing w:val="8"/>
          <w:kern w:val="0"/>
          <w:sz w:val="32"/>
          <w:szCs w:val="32"/>
          <w:rPrChange w:id="254"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55"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56" w:author="周玉红" w:date="2014-12-11T16:54:00Z">
            <w:rPr>
              <w:rFonts w:ascii="仿宋_GB2312" w:eastAsia="仿宋_GB2312" w:hAnsi="宋体" w:cs="宋体" w:hint="eastAsia"/>
              <w:spacing w:val="8"/>
              <w:kern w:val="0"/>
              <w:sz w:val="32"/>
              <w:szCs w:val="32"/>
            </w:rPr>
          </w:rPrChange>
        </w:rPr>
        <w:t xml:space="preserve">　　（二）未按审查意见修改的；</w:t>
      </w:r>
      <w:r w:rsidRPr="00586E0B">
        <w:rPr>
          <w:rFonts w:ascii="仿宋" w:eastAsia="仿宋" w:hAnsi="仿宋" w:cs="宋体"/>
          <w:spacing w:val="8"/>
          <w:kern w:val="0"/>
          <w:sz w:val="32"/>
          <w:szCs w:val="32"/>
          <w:rPrChange w:id="257"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58"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59" w:author="周玉红" w:date="2014-12-11T16:54:00Z">
            <w:rPr>
              <w:rFonts w:ascii="仿宋_GB2312" w:eastAsia="仿宋_GB2312" w:hAnsi="宋体" w:cs="宋体" w:hint="eastAsia"/>
              <w:spacing w:val="8"/>
              <w:kern w:val="0"/>
              <w:sz w:val="32"/>
              <w:szCs w:val="32"/>
            </w:rPr>
          </w:rPrChange>
        </w:rPr>
        <w:t xml:space="preserve">　　（三）未按规定向社会公布的。</w:t>
      </w:r>
      <w:r w:rsidRPr="00586E0B">
        <w:rPr>
          <w:rFonts w:ascii="仿宋" w:eastAsia="仿宋" w:hAnsi="仿宋" w:cs="宋体"/>
          <w:spacing w:val="8"/>
          <w:kern w:val="0"/>
          <w:sz w:val="32"/>
          <w:szCs w:val="32"/>
          <w:rPrChange w:id="260"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61"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62" w:author="周玉红" w:date="2014-12-11T16:54:00Z">
            <w:rPr>
              <w:rFonts w:ascii="仿宋_GB2312" w:eastAsia="仿宋_GB2312" w:hAnsi="宋体" w:cs="宋体" w:hint="eastAsia"/>
              <w:spacing w:val="8"/>
              <w:kern w:val="0"/>
              <w:sz w:val="32"/>
              <w:szCs w:val="32"/>
            </w:rPr>
          </w:rPrChange>
        </w:rPr>
        <w:t xml:space="preserve">　　第三十条负责规范性文件审查的政府法制机构收到规范性文件不予审查或者对审查发现的违法问题不提出纠正意见的，由本级人民政府责令改正或者通报批评；情节严重的依法追究责任。</w:t>
      </w:r>
      <w:r w:rsidRPr="00586E0B">
        <w:rPr>
          <w:rFonts w:ascii="仿宋" w:eastAsia="仿宋" w:hAnsi="仿宋" w:cs="宋体"/>
          <w:spacing w:val="8"/>
          <w:kern w:val="0"/>
          <w:sz w:val="32"/>
          <w:szCs w:val="32"/>
          <w:rPrChange w:id="263" w:author="周玉红" w:date="2014-12-11T16:54:00Z">
            <w:rPr>
              <w:rFonts w:ascii="仿宋_GB2312" w:eastAsia="仿宋_GB2312" w:hAnsi="宋体" w:cs="宋体"/>
              <w:spacing w:val="8"/>
              <w:kern w:val="0"/>
              <w:sz w:val="32"/>
              <w:szCs w:val="32"/>
            </w:rPr>
          </w:rPrChange>
        </w:rPr>
        <w:t xml:space="preserve"> </w:t>
      </w:r>
    </w:p>
    <w:p w:rsidR="00586E0B" w:rsidRPr="00586E0B" w:rsidRDefault="00586E0B">
      <w:pPr>
        <w:widowControl/>
        <w:shd w:val="clear" w:color="auto" w:fill="FFFFFF"/>
        <w:spacing w:line="402" w:lineRule="atLeast"/>
        <w:jc w:val="left"/>
        <w:rPr>
          <w:rFonts w:ascii="仿宋" w:eastAsia="仿宋" w:hAnsi="仿宋" w:cs="宋体"/>
          <w:spacing w:val="8"/>
          <w:kern w:val="0"/>
          <w:sz w:val="32"/>
          <w:szCs w:val="32"/>
          <w:rPrChange w:id="264" w:author="周玉红" w:date="2014-12-11T16:54:00Z">
            <w:rPr>
              <w:rFonts w:ascii="仿宋_GB2312" w:eastAsia="仿宋_GB2312" w:hAnsi="宋体" w:cs="宋体"/>
              <w:spacing w:val="8"/>
              <w:kern w:val="0"/>
              <w:sz w:val="32"/>
              <w:szCs w:val="32"/>
            </w:rPr>
          </w:rPrChange>
        </w:rPr>
      </w:pPr>
      <w:r w:rsidRPr="00586E0B">
        <w:rPr>
          <w:rFonts w:ascii="仿宋" w:eastAsia="仿宋" w:hAnsi="仿宋" w:cs="宋体" w:hint="eastAsia"/>
          <w:spacing w:val="8"/>
          <w:kern w:val="0"/>
          <w:sz w:val="32"/>
          <w:szCs w:val="32"/>
          <w:rPrChange w:id="265" w:author="周玉红" w:date="2014-12-11T16:54:00Z">
            <w:rPr>
              <w:rFonts w:ascii="仿宋_GB2312" w:eastAsia="仿宋_GB2312" w:hAnsi="宋体" w:cs="宋体" w:hint="eastAsia"/>
              <w:spacing w:val="8"/>
              <w:kern w:val="0"/>
              <w:sz w:val="32"/>
              <w:szCs w:val="32"/>
            </w:rPr>
          </w:rPrChange>
        </w:rPr>
        <w:t xml:space="preserve">　　第三十一条本规定自</w:t>
      </w:r>
      <w:r w:rsidRPr="00586E0B">
        <w:rPr>
          <w:rFonts w:ascii="仿宋" w:eastAsia="仿宋" w:hAnsi="仿宋" w:cs="宋体"/>
          <w:spacing w:val="8"/>
          <w:kern w:val="0"/>
          <w:sz w:val="32"/>
          <w:szCs w:val="32"/>
          <w:rPrChange w:id="266" w:author="周玉红" w:date="2014-12-11T16:54:00Z">
            <w:rPr>
              <w:rFonts w:ascii="仿宋_GB2312" w:eastAsia="仿宋_GB2312" w:hAnsi="宋体" w:cs="宋体"/>
              <w:spacing w:val="8"/>
              <w:kern w:val="0"/>
              <w:sz w:val="32"/>
              <w:szCs w:val="32"/>
            </w:rPr>
          </w:rPrChange>
        </w:rPr>
        <w:t>2011年2月1日起施行。2003年11月28日省人民政府公布的《河北省规范性文件备案规定》同时废止</w:t>
      </w:r>
    </w:p>
    <w:p w:rsidR="008E41C1" w:rsidRDefault="008E41C1">
      <w:pPr>
        <w:rPr>
          <w:rFonts w:ascii="仿宋" w:eastAsia="仿宋" w:hAnsi="仿宋"/>
          <w:sz w:val="32"/>
          <w:szCs w:val="32"/>
          <w:rPrChange w:id="267" w:author="周玉红" w:date="2014-12-11T16:54:00Z">
            <w:rPr/>
          </w:rPrChange>
        </w:rPr>
      </w:pPr>
    </w:p>
    <w:sectPr w:rsidR="008E41C1" w:rsidSect="00B503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72CA" w:rsidRDefault="003672CA" w:rsidP="000C0327">
      <w:r>
        <w:separator/>
      </w:r>
    </w:p>
  </w:endnote>
  <w:endnote w:type="continuationSeparator" w:id="0">
    <w:p w:rsidR="003672CA" w:rsidRDefault="003672CA" w:rsidP="000C03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ȭхڢ, ڌ墬 Verdana">
    <w:altName w:val="宋体"/>
    <w:panose1 w:val="00000000000000000000"/>
    <w:charset w:val="86"/>
    <w:family w:val="roman"/>
    <w:notTrueType/>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72CA" w:rsidRDefault="003672CA" w:rsidP="000C0327">
      <w:r>
        <w:separator/>
      </w:r>
    </w:p>
  </w:footnote>
  <w:footnote w:type="continuationSeparator" w:id="0">
    <w:p w:rsidR="003672CA" w:rsidRDefault="003672CA" w:rsidP="000C03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2309D"/>
    <w:rsid w:val="000528A0"/>
    <w:rsid w:val="000C0327"/>
    <w:rsid w:val="0012309D"/>
    <w:rsid w:val="0025314B"/>
    <w:rsid w:val="002D320A"/>
    <w:rsid w:val="00326078"/>
    <w:rsid w:val="00336EC0"/>
    <w:rsid w:val="003672CA"/>
    <w:rsid w:val="004C6E76"/>
    <w:rsid w:val="00503C47"/>
    <w:rsid w:val="00540205"/>
    <w:rsid w:val="00540923"/>
    <w:rsid w:val="00565F72"/>
    <w:rsid w:val="00586E0B"/>
    <w:rsid w:val="005F6C24"/>
    <w:rsid w:val="00703DE3"/>
    <w:rsid w:val="007E6AE7"/>
    <w:rsid w:val="00815942"/>
    <w:rsid w:val="008520EE"/>
    <w:rsid w:val="008E41C1"/>
    <w:rsid w:val="009F2918"/>
    <w:rsid w:val="00B50311"/>
    <w:rsid w:val="00B73593"/>
    <w:rsid w:val="00BE0D13"/>
    <w:rsid w:val="00DB654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20A"/>
    <w:pPr>
      <w:widowControl w:val="0"/>
      <w:jc w:val="both"/>
    </w:pPr>
    <w:rPr>
      <w:kern w:val="2"/>
      <w:sz w:val="21"/>
      <w:szCs w:val="24"/>
    </w:rPr>
  </w:style>
  <w:style w:type="paragraph" w:styleId="1">
    <w:name w:val="heading 1"/>
    <w:basedOn w:val="a"/>
    <w:link w:val="1Char"/>
    <w:uiPriority w:val="9"/>
    <w:qFormat/>
    <w:rsid w:val="0012309D"/>
    <w:pPr>
      <w:widowControl/>
      <w:spacing w:before="100" w:beforeAutospacing="1" w:after="100" w:afterAutospacing="1"/>
      <w:jc w:val="left"/>
      <w:outlineLvl w:val="0"/>
    </w:pPr>
    <w:rPr>
      <w:rFonts w:ascii="宋体" w:hAnsi="宋体" w:cs="宋体"/>
      <w:b/>
      <w:bCs/>
      <w:kern w:val="36"/>
      <w:sz w:val="24"/>
    </w:rPr>
  </w:style>
  <w:style w:type="paragraph" w:styleId="2">
    <w:name w:val="heading 2"/>
    <w:basedOn w:val="a"/>
    <w:link w:val="2Char"/>
    <w:uiPriority w:val="9"/>
    <w:qFormat/>
    <w:rsid w:val="0012309D"/>
    <w:pPr>
      <w:widowControl/>
      <w:spacing w:before="100" w:beforeAutospacing="1" w:after="100" w:afterAutospacing="1"/>
      <w:jc w:val="left"/>
      <w:outlineLvl w:val="1"/>
    </w:pPr>
    <w:rPr>
      <w:rFonts w:ascii="宋体" w:hAnsi="宋体" w:cs="宋体"/>
      <w:b/>
      <w:bCs/>
      <w:kern w:val="0"/>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12309D"/>
    <w:rPr>
      <w:rFonts w:ascii="宋体" w:hAnsi="宋体" w:cs="宋体"/>
      <w:b/>
      <w:bCs/>
      <w:kern w:val="36"/>
      <w:sz w:val="24"/>
      <w:szCs w:val="24"/>
    </w:rPr>
  </w:style>
  <w:style w:type="character" w:customStyle="1" w:styleId="2Char">
    <w:name w:val="标题 2 Char"/>
    <w:basedOn w:val="a0"/>
    <w:link w:val="2"/>
    <w:uiPriority w:val="9"/>
    <w:rsid w:val="0012309D"/>
    <w:rPr>
      <w:rFonts w:ascii="宋体" w:hAnsi="宋体" w:cs="宋体"/>
      <w:b/>
      <w:bCs/>
      <w:sz w:val="24"/>
      <w:szCs w:val="24"/>
    </w:rPr>
  </w:style>
  <w:style w:type="character" w:styleId="a3">
    <w:name w:val="Hyperlink"/>
    <w:basedOn w:val="a0"/>
    <w:uiPriority w:val="99"/>
    <w:semiHidden/>
    <w:unhideWhenUsed/>
    <w:rsid w:val="0012309D"/>
    <w:rPr>
      <w:strike w:val="0"/>
      <w:dstrike w:val="0"/>
      <w:color w:val="136EC2"/>
      <w:u w:val="single"/>
      <w:effect w:val="none"/>
    </w:rPr>
  </w:style>
  <w:style w:type="paragraph" w:styleId="a4">
    <w:name w:val="Normal (Web)"/>
    <w:basedOn w:val="a"/>
    <w:uiPriority w:val="99"/>
    <w:semiHidden/>
    <w:unhideWhenUsed/>
    <w:rsid w:val="0012309D"/>
    <w:pPr>
      <w:widowControl/>
      <w:spacing w:before="100" w:beforeAutospacing="1" w:after="100" w:afterAutospacing="1"/>
      <w:jc w:val="left"/>
    </w:pPr>
    <w:rPr>
      <w:rFonts w:ascii="宋体" w:hAnsi="宋体" w:cs="宋体"/>
      <w:kern w:val="0"/>
      <w:sz w:val="24"/>
    </w:rPr>
  </w:style>
  <w:style w:type="character" w:customStyle="1" w:styleId="textedit1">
    <w:name w:val="text_edit1"/>
    <w:basedOn w:val="a0"/>
    <w:rsid w:val="0012309D"/>
    <w:rPr>
      <w:b w:val="0"/>
      <w:bCs w:val="0"/>
      <w:vanish w:val="0"/>
      <w:webHidden w:val="0"/>
      <w:color w:val="3366CC"/>
      <w:sz w:val="20"/>
      <w:szCs w:val="20"/>
      <w:specVanish w:val="0"/>
    </w:rPr>
  </w:style>
  <w:style w:type="character" w:customStyle="1" w:styleId="headline-content2">
    <w:name w:val="headline-content2"/>
    <w:basedOn w:val="a0"/>
    <w:rsid w:val="0012309D"/>
  </w:style>
  <w:style w:type="paragraph" w:styleId="a5">
    <w:name w:val="header"/>
    <w:basedOn w:val="a"/>
    <w:link w:val="Char"/>
    <w:uiPriority w:val="99"/>
    <w:semiHidden/>
    <w:unhideWhenUsed/>
    <w:rsid w:val="000C03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0C0327"/>
    <w:rPr>
      <w:kern w:val="2"/>
      <w:sz w:val="18"/>
      <w:szCs w:val="18"/>
    </w:rPr>
  </w:style>
  <w:style w:type="paragraph" w:styleId="a6">
    <w:name w:val="footer"/>
    <w:basedOn w:val="a"/>
    <w:link w:val="Char0"/>
    <w:uiPriority w:val="99"/>
    <w:semiHidden/>
    <w:unhideWhenUsed/>
    <w:rsid w:val="000C0327"/>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0C0327"/>
    <w:rPr>
      <w:kern w:val="2"/>
      <w:sz w:val="18"/>
      <w:szCs w:val="18"/>
    </w:rPr>
  </w:style>
  <w:style w:type="paragraph" w:styleId="a7">
    <w:name w:val="Balloon Text"/>
    <w:basedOn w:val="a"/>
    <w:link w:val="Char1"/>
    <w:uiPriority w:val="99"/>
    <w:semiHidden/>
    <w:unhideWhenUsed/>
    <w:rsid w:val="00BE0D13"/>
    <w:rPr>
      <w:sz w:val="18"/>
      <w:szCs w:val="18"/>
    </w:rPr>
  </w:style>
  <w:style w:type="character" w:customStyle="1" w:styleId="Char1">
    <w:name w:val="批注框文本 Char"/>
    <w:basedOn w:val="a0"/>
    <w:link w:val="a7"/>
    <w:uiPriority w:val="99"/>
    <w:semiHidden/>
    <w:rsid w:val="00BE0D13"/>
    <w:rPr>
      <w:kern w:val="2"/>
      <w:sz w:val="18"/>
      <w:szCs w:val="18"/>
    </w:rPr>
  </w:style>
</w:styles>
</file>

<file path=word/webSettings.xml><?xml version="1.0" encoding="utf-8"?>
<w:webSettings xmlns:r="http://schemas.openxmlformats.org/officeDocument/2006/relationships" xmlns:w="http://schemas.openxmlformats.org/wordprocessingml/2006/main">
  <w:divs>
    <w:div w:id="1667829751">
      <w:bodyDiv w:val="1"/>
      <w:marLeft w:val="0"/>
      <w:marRight w:val="0"/>
      <w:marTop w:val="0"/>
      <w:marBottom w:val="0"/>
      <w:divBdr>
        <w:top w:val="none" w:sz="0" w:space="0" w:color="auto"/>
        <w:left w:val="none" w:sz="0" w:space="0" w:color="auto"/>
        <w:bottom w:val="none" w:sz="0" w:space="0" w:color="auto"/>
        <w:right w:val="none" w:sz="0" w:space="0" w:color="auto"/>
      </w:divBdr>
      <w:divsChild>
        <w:div w:id="1547638905">
          <w:marLeft w:val="0"/>
          <w:marRight w:val="0"/>
          <w:marTop w:val="0"/>
          <w:marBottom w:val="0"/>
          <w:divBdr>
            <w:top w:val="none" w:sz="0" w:space="0" w:color="auto"/>
            <w:left w:val="none" w:sz="0" w:space="0" w:color="auto"/>
            <w:bottom w:val="none" w:sz="0" w:space="0" w:color="auto"/>
            <w:right w:val="none" w:sz="0" w:space="0" w:color="auto"/>
          </w:divBdr>
          <w:divsChild>
            <w:div w:id="1090273223">
              <w:marLeft w:val="0"/>
              <w:marRight w:val="0"/>
              <w:marTop w:val="0"/>
              <w:marBottom w:val="0"/>
              <w:divBdr>
                <w:top w:val="none" w:sz="0" w:space="0" w:color="auto"/>
                <w:left w:val="none" w:sz="0" w:space="0" w:color="auto"/>
                <w:bottom w:val="none" w:sz="0" w:space="0" w:color="auto"/>
                <w:right w:val="none" w:sz="0" w:space="0" w:color="auto"/>
              </w:divBdr>
              <w:divsChild>
                <w:div w:id="1093673184">
                  <w:marLeft w:val="0"/>
                  <w:marRight w:val="0"/>
                  <w:marTop w:val="0"/>
                  <w:marBottom w:val="0"/>
                  <w:divBdr>
                    <w:top w:val="none" w:sz="0" w:space="0" w:color="auto"/>
                    <w:left w:val="none" w:sz="0" w:space="0" w:color="auto"/>
                    <w:bottom w:val="none" w:sz="0" w:space="0" w:color="auto"/>
                    <w:right w:val="none" w:sz="0" w:space="0" w:color="auto"/>
                  </w:divBdr>
                  <w:divsChild>
                    <w:div w:id="232935885">
                      <w:marLeft w:val="0"/>
                      <w:marRight w:val="0"/>
                      <w:marTop w:val="234"/>
                      <w:marBottom w:val="0"/>
                      <w:divBdr>
                        <w:top w:val="none" w:sz="0" w:space="0" w:color="auto"/>
                        <w:left w:val="none" w:sz="0" w:space="0" w:color="auto"/>
                        <w:bottom w:val="none" w:sz="0" w:space="0" w:color="auto"/>
                        <w:right w:val="none" w:sz="0" w:space="0" w:color="auto"/>
                      </w:divBdr>
                      <w:divsChild>
                        <w:div w:id="53353868">
                          <w:marLeft w:val="0"/>
                          <w:marRight w:val="0"/>
                          <w:marTop w:val="0"/>
                          <w:marBottom w:val="0"/>
                          <w:divBdr>
                            <w:top w:val="none" w:sz="0" w:space="0" w:color="auto"/>
                            <w:left w:val="none" w:sz="0" w:space="0" w:color="auto"/>
                            <w:bottom w:val="none" w:sz="0" w:space="0" w:color="auto"/>
                            <w:right w:val="none" w:sz="0" w:space="0" w:color="auto"/>
                          </w:divBdr>
                          <w:divsChild>
                            <w:div w:id="1477910857">
                              <w:marLeft w:val="0"/>
                              <w:marRight w:val="50"/>
                              <w:marTop w:val="67"/>
                              <w:marBottom w:val="0"/>
                              <w:divBdr>
                                <w:top w:val="single" w:sz="6" w:space="13" w:color="DDDDDD"/>
                                <w:left w:val="single" w:sz="6" w:space="17" w:color="DDDDDD"/>
                                <w:bottom w:val="single" w:sz="6" w:space="8" w:color="DDDDDD"/>
                                <w:right w:val="single" w:sz="6" w:space="25" w:color="DDDDDD"/>
                              </w:divBdr>
                              <w:divsChild>
                                <w:div w:id="1198354105">
                                  <w:marLeft w:val="0"/>
                                  <w:marRight w:val="0"/>
                                  <w:marTop w:val="0"/>
                                  <w:marBottom w:val="0"/>
                                  <w:divBdr>
                                    <w:top w:val="none" w:sz="0" w:space="0" w:color="auto"/>
                                    <w:left w:val="none" w:sz="0" w:space="0" w:color="auto"/>
                                    <w:bottom w:val="none" w:sz="0" w:space="0" w:color="auto"/>
                                    <w:right w:val="none" w:sz="0" w:space="0" w:color="auto"/>
                                  </w:divBdr>
                                  <w:divsChild>
                                    <w:div w:id="1196888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681</Words>
  <Characters>3883</Characters>
  <Application>Microsoft Office Word</Application>
  <DocSecurity>0</DocSecurity>
  <Lines>32</Lines>
  <Paragraphs>9</Paragraphs>
  <ScaleCrop>false</ScaleCrop>
  <Company/>
  <LinksUpToDate>false</LinksUpToDate>
  <CharactersWithSpaces>4555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zyh</dc:creator>
  <cp:keywords/>
  <dc:description/>
  <cp:lastModifiedBy>周玉红</cp:lastModifiedBy>
  <cp:revision>12</cp:revision>
  <cp:lastPrinted>2014-12-11T08:55:00Z</cp:lastPrinted>
  <dcterms:created xsi:type="dcterms:W3CDTF">2012-02-11T03:00:00Z</dcterms:created>
  <dcterms:modified xsi:type="dcterms:W3CDTF">2015-09-09T01:57:00Z</dcterms:modified>
</cp:coreProperties>
</file>